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A76139" w:rsidRDefault="00EA2E89" w:rsidP="00DD55A4">
      <w:pPr>
        <w:autoSpaceDE w:val="0"/>
        <w:autoSpaceDN w:val="0"/>
        <w:adjustRightInd w:val="0"/>
        <w:rPr>
          <w:rFonts w:asciiTheme="minorHAnsi" w:hAnsiTheme="minorHAnsi" w:cs="Arial"/>
          <w:color w:val="7F7F7F" w:themeColor="text1" w:themeTint="80"/>
          <w:sz w:val="32"/>
          <w:szCs w:val="32"/>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A76139" w:rsidRDefault="004B5D4E" w:rsidP="00DD55A4">
      <w:pPr>
        <w:autoSpaceDE w:val="0"/>
        <w:autoSpaceDN w:val="0"/>
        <w:adjustRightInd w:val="0"/>
        <w:rPr>
          <w:rFonts w:asciiTheme="minorHAnsi" w:hAnsiTheme="minorHAnsi" w:cs="Arial"/>
          <w:color w:val="7F7F7F" w:themeColor="text1" w:themeTint="80"/>
          <w:sz w:val="32"/>
          <w:szCs w:val="32"/>
        </w:rPr>
      </w:pPr>
    </w:p>
    <w:p w14:paraId="47863F8C" w14:textId="2F96BAD9" w:rsidR="00EA2E89" w:rsidRPr="00561C86" w:rsidRDefault="00372A87"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Octo</w:t>
      </w:r>
      <w:r w:rsidR="000409E9">
        <w:rPr>
          <w:rFonts w:asciiTheme="minorHAnsi" w:hAnsiTheme="minorHAnsi" w:cs="Arial"/>
          <w:color w:val="7F7F7F" w:themeColor="text1" w:themeTint="80"/>
          <w:sz w:val="44"/>
          <w:szCs w:val="44"/>
        </w:rPr>
        <w:t>ber</w:t>
      </w:r>
      <w:r w:rsidR="0002524D">
        <w:rPr>
          <w:rFonts w:asciiTheme="minorHAnsi" w:hAnsiTheme="minorHAnsi" w:cs="Arial"/>
          <w:color w:val="7F7F7F" w:themeColor="text1" w:themeTint="80"/>
          <w:sz w:val="44"/>
          <w:szCs w:val="44"/>
        </w:rPr>
        <w:t xml:space="preserve"> 2020</w:t>
      </w:r>
    </w:p>
    <w:p w14:paraId="3218E1F0" w14:textId="77777777" w:rsidR="00422A58" w:rsidRPr="00A76139" w:rsidRDefault="00422A58" w:rsidP="00DD55A4">
      <w:pPr>
        <w:autoSpaceDE w:val="0"/>
        <w:autoSpaceDN w:val="0"/>
        <w:adjustRightInd w:val="0"/>
        <w:rPr>
          <w:rFonts w:asciiTheme="minorHAnsi" w:hAnsiTheme="minorHAnsi" w:cs="Arial"/>
        </w:rPr>
      </w:pPr>
    </w:p>
    <w:p w14:paraId="51A8E25C" w14:textId="203A7B0F" w:rsidR="00D04614" w:rsidRDefault="004C11FC"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 xml:space="preserve">Jim </w:t>
      </w:r>
      <w:proofErr w:type="spellStart"/>
      <w:r>
        <w:rPr>
          <w:rFonts w:asciiTheme="minorHAnsi" w:hAnsiTheme="minorHAnsi" w:cs="Arial"/>
          <w:sz w:val="24"/>
          <w:szCs w:val="24"/>
        </w:rPr>
        <w:t>Tietz</w:t>
      </w:r>
      <w:proofErr w:type="spellEnd"/>
    </w:p>
    <w:p w14:paraId="21CFE8B4" w14:textId="4413CA1B" w:rsidR="0002524D" w:rsidRDefault="004C11FC" w:rsidP="00DD55A4">
      <w:pPr>
        <w:autoSpaceDE w:val="0"/>
        <w:autoSpaceDN w:val="0"/>
        <w:adjustRightInd w:val="0"/>
        <w:rPr>
          <w:rFonts w:asciiTheme="minorHAnsi" w:hAnsiTheme="minorHAnsi" w:cs="Arial"/>
          <w:sz w:val="24"/>
          <w:szCs w:val="24"/>
        </w:rPr>
        <w:sectPr w:rsidR="0002524D" w:rsidSect="00316E2E">
          <w:headerReference w:type="even" r:id="rId9"/>
          <w:headerReference w:type="default" r:id="rId10"/>
          <w:footerReference w:type="first" r:id="rId11"/>
          <w:type w:val="nextColumn"/>
          <w:pgSz w:w="12240" w:h="15840" w:code="1"/>
          <w:pgMar w:top="1440" w:right="1440" w:bottom="1350" w:left="2160" w:header="720" w:footer="720" w:gutter="0"/>
          <w:pgNumType w:start="1"/>
          <w:cols w:space="720"/>
          <w:titlePg/>
        </w:sectPr>
      </w:pPr>
      <w:r>
        <w:rPr>
          <w:rFonts w:asciiTheme="minorHAnsi" w:hAnsiTheme="minorHAnsi" w:cs="Arial"/>
          <w:sz w:val="24"/>
          <w:szCs w:val="24"/>
        </w:rPr>
        <w:t>jtietz</w:t>
      </w:r>
      <w:r w:rsidR="0002524D" w:rsidRPr="0002524D">
        <w:rPr>
          <w:rFonts w:asciiTheme="minorHAnsi" w:hAnsiTheme="minorHAnsi" w:cs="Arial"/>
          <w:sz w:val="24"/>
          <w:szCs w:val="24"/>
        </w:rPr>
        <w:t>@pointblue.org</w:t>
      </w:r>
    </w:p>
    <w:p w14:paraId="6B18C909" w14:textId="77777777" w:rsidR="0026630C" w:rsidRPr="00A76139" w:rsidRDefault="0026630C" w:rsidP="00DD55A4">
      <w:pPr>
        <w:autoSpaceDE w:val="0"/>
        <w:autoSpaceDN w:val="0"/>
        <w:adjustRightInd w:val="0"/>
        <w:rPr>
          <w:rFonts w:asciiTheme="minorHAnsi" w:hAnsiTheme="minorHAnsi" w:cs="Arial"/>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47787C89"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partnerships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2"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Pr="00A76139" w:rsidRDefault="00EA2E89" w:rsidP="00DD55A4">
      <w:pPr>
        <w:pStyle w:val="BodyText"/>
        <w:pBdr>
          <w:bottom w:val="single" w:sz="6" w:space="1" w:color="auto"/>
        </w:pBdr>
        <w:tabs>
          <w:tab w:val="left" w:pos="9360"/>
        </w:tabs>
        <w:jc w:val="left"/>
        <w:rPr>
          <w:rFonts w:asciiTheme="minorHAnsi" w:hAnsiTheme="minorHAnsi"/>
          <w:b w:val="0"/>
          <w:sz w:val="20"/>
        </w:rPr>
      </w:pPr>
    </w:p>
    <w:p w14:paraId="231B0382" w14:textId="2B389DC2" w:rsidR="007202B9" w:rsidRPr="00A76139" w:rsidRDefault="007202B9" w:rsidP="00DD55A4">
      <w:pPr>
        <w:pStyle w:val="BodyText"/>
        <w:tabs>
          <w:tab w:val="left" w:pos="9360"/>
        </w:tabs>
        <w:jc w:val="left"/>
        <w:rPr>
          <w:rFonts w:asciiTheme="minorHAnsi" w:hAnsiTheme="minorHAnsi"/>
          <w:b w:val="0"/>
          <w:sz w:val="20"/>
        </w:rPr>
      </w:pPr>
    </w:p>
    <w:p w14:paraId="6C618A32" w14:textId="62D787F5" w:rsidR="00810BE6" w:rsidRPr="002304FA" w:rsidRDefault="000409E9" w:rsidP="00DD55A4">
      <w:pPr>
        <w:rPr>
          <w:rFonts w:asciiTheme="minorHAnsi" w:hAnsiTheme="minorHAnsi"/>
          <w:b/>
          <w:color w:val="005A9E"/>
          <w:sz w:val="32"/>
          <w:szCs w:val="32"/>
        </w:rPr>
      </w:pPr>
      <w:r>
        <w:rPr>
          <w:rFonts w:asciiTheme="minorHAnsi" w:hAnsiTheme="minorHAnsi"/>
          <w:b/>
          <w:color w:val="005A9E"/>
          <w:sz w:val="32"/>
          <w:szCs w:val="32"/>
        </w:rPr>
        <w:t xml:space="preserve">Southeast Farallon </w:t>
      </w:r>
      <w:r w:rsidR="00810BE6" w:rsidRPr="002304FA">
        <w:rPr>
          <w:rFonts w:asciiTheme="minorHAnsi" w:hAnsiTheme="minorHAnsi"/>
          <w:b/>
          <w:color w:val="005A9E"/>
          <w:sz w:val="32"/>
          <w:szCs w:val="32"/>
        </w:rPr>
        <w:t>Island Visitors</w:t>
      </w:r>
    </w:p>
    <w:p w14:paraId="0148B7D4" w14:textId="2E81D8F6" w:rsidR="00B15CDA" w:rsidRDefault="00810BE6" w:rsidP="00711BF5">
      <w:pPr>
        <w:rPr>
          <w:rFonts w:asciiTheme="minorHAnsi" w:hAnsiTheme="minorHAnsi"/>
          <w:sz w:val="24"/>
          <w:szCs w:val="24"/>
        </w:rPr>
      </w:pPr>
      <w:r w:rsidRPr="002304FA">
        <w:rPr>
          <w:rFonts w:asciiTheme="minorHAnsi" w:hAnsiTheme="minorHAnsi"/>
          <w:b/>
          <w:sz w:val="24"/>
          <w:szCs w:val="24"/>
        </w:rPr>
        <w:t>Point Blue crew</w:t>
      </w:r>
      <w:r w:rsidRPr="002304FA">
        <w:rPr>
          <w:rFonts w:asciiTheme="minorHAnsi" w:hAnsiTheme="minorHAnsi"/>
          <w:sz w:val="24"/>
          <w:szCs w:val="24"/>
        </w:rPr>
        <w:t>:</w:t>
      </w:r>
      <w:r w:rsidR="002A5913" w:rsidRPr="002304FA">
        <w:rPr>
          <w:rFonts w:asciiTheme="minorHAnsi" w:hAnsiTheme="minorHAnsi"/>
          <w:sz w:val="24"/>
          <w:szCs w:val="24"/>
        </w:rPr>
        <w:t xml:space="preserve"> </w:t>
      </w:r>
      <w:r w:rsidR="002304FA" w:rsidRPr="002304FA">
        <w:rPr>
          <w:rFonts w:asciiTheme="minorHAnsi" w:hAnsiTheme="minorHAnsi"/>
          <w:sz w:val="24"/>
          <w:szCs w:val="24"/>
        </w:rPr>
        <w:t xml:space="preserve">Steve </w:t>
      </w:r>
      <w:proofErr w:type="spellStart"/>
      <w:r w:rsidR="002304FA" w:rsidRPr="002304FA">
        <w:rPr>
          <w:rFonts w:asciiTheme="minorHAnsi" w:hAnsiTheme="minorHAnsi"/>
          <w:sz w:val="24"/>
          <w:szCs w:val="24"/>
        </w:rPr>
        <w:t>Dougill</w:t>
      </w:r>
      <w:proofErr w:type="spellEnd"/>
      <w:r w:rsidR="002304FA" w:rsidRPr="002304FA">
        <w:rPr>
          <w:rFonts w:asciiTheme="minorHAnsi" w:hAnsiTheme="minorHAnsi"/>
          <w:sz w:val="24"/>
          <w:szCs w:val="24"/>
        </w:rPr>
        <w:t xml:space="preserve">, </w:t>
      </w:r>
      <w:r w:rsidR="000409E9">
        <w:rPr>
          <w:rFonts w:asciiTheme="minorHAnsi" w:hAnsiTheme="minorHAnsi"/>
          <w:sz w:val="24"/>
          <w:szCs w:val="24"/>
        </w:rPr>
        <w:t xml:space="preserve">My-Lan Le, </w:t>
      </w:r>
      <w:r w:rsidR="004C11FC">
        <w:rPr>
          <w:rFonts w:asciiTheme="minorHAnsi" w:hAnsiTheme="minorHAnsi"/>
          <w:sz w:val="24"/>
          <w:szCs w:val="24"/>
        </w:rPr>
        <w:t>Evan Lipton,</w:t>
      </w:r>
      <w:r w:rsidR="0038600F" w:rsidRPr="002304FA">
        <w:rPr>
          <w:rFonts w:asciiTheme="minorHAnsi" w:hAnsiTheme="minorHAnsi"/>
          <w:sz w:val="24"/>
          <w:szCs w:val="24"/>
        </w:rPr>
        <w:t xml:space="preserve"> </w:t>
      </w:r>
      <w:r w:rsidR="004C11FC">
        <w:rPr>
          <w:rFonts w:asciiTheme="minorHAnsi" w:hAnsiTheme="minorHAnsi"/>
          <w:sz w:val="24"/>
          <w:szCs w:val="24"/>
        </w:rPr>
        <w:t xml:space="preserve">Mike Mahoney, </w:t>
      </w:r>
      <w:r w:rsidR="000409E9">
        <w:rPr>
          <w:rFonts w:asciiTheme="minorHAnsi" w:hAnsiTheme="minorHAnsi"/>
          <w:sz w:val="24"/>
          <w:szCs w:val="24"/>
        </w:rPr>
        <w:t xml:space="preserve">and Jim </w:t>
      </w:r>
      <w:proofErr w:type="spellStart"/>
      <w:r w:rsidR="000409E9">
        <w:rPr>
          <w:rFonts w:asciiTheme="minorHAnsi" w:hAnsiTheme="minorHAnsi"/>
          <w:sz w:val="24"/>
          <w:szCs w:val="24"/>
        </w:rPr>
        <w:t>Tietz</w:t>
      </w:r>
      <w:proofErr w:type="spellEnd"/>
      <w:r w:rsidR="00E975C4" w:rsidRPr="002304FA">
        <w:rPr>
          <w:rFonts w:asciiTheme="minorHAnsi" w:hAnsiTheme="minorHAnsi"/>
          <w:sz w:val="24"/>
          <w:szCs w:val="24"/>
        </w:rPr>
        <w:t>.</w:t>
      </w:r>
    </w:p>
    <w:p w14:paraId="2386059F" w14:textId="66B0CA8B" w:rsidR="00D1763F" w:rsidRDefault="00970EC0" w:rsidP="000409E9">
      <w:pPr>
        <w:spacing w:before="240"/>
        <w:rPr>
          <w:rFonts w:asciiTheme="minorHAnsi" w:hAnsiTheme="minorHAnsi"/>
          <w:sz w:val="24"/>
          <w:szCs w:val="24"/>
        </w:rPr>
      </w:pPr>
      <w:r>
        <w:rPr>
          <w:rFonts w:asciiTheme="minorHAnsi" w:hAnsiTheme="minorHAnsi"/>
          <w:sz w:val="24"/>
          <w:szCs w:val="24"/>
        </w:rPr>
        <w:t>Octo</w:t>
      </w:r>
      <w:r w:rsidR="000409E9">
        <w:rPr>
          <w:rFonts w:asciiTheme="minorHAnsi" w:hAnsiTheme="minorHAnsi"/>
          <w:sz w:val="24"/>
          <w:szCs w:val="24"/>
        </w:rPr>
        <w:t>ber</w:t>
      </w:r>
      <w:r w:rsidR="004C11FC">
        <w:rPr>
          <w:rFonts w:asciiTheme="minorHAnsi" w:hAnsiTheme="minorHAnsi"/>
          <w:sz w:val="24"/>
          <w:szCs w:val="24"/>
        </w:rPr>
        <w:t xml:space="preserve"> </w:t>
      </w:r>
      <w:r>
        <w:rPr>
          <w:rFonts w:asciiTheme="minorHAnsi" w:hAnsiTheme="minorHAnsi"/>
          <w:sz w:val="24"/>
          <w:szCs w:val="24"/>
        </w:rPr>
        <w:t>6</w:t>
      </w:r>
      <w:r w:rsidR="006154F3" w:rsidRPr="002304FA">
        <w:rPr>
          <w:rFonts w:asciiTheme="minorHAnsi" w:hAnsiTheme="minorHAnsi"/>
          <w:sz w:val="24"/>
          <w:szCs w:val="24"/>
          <w:vertAlign w:val="superscript"/>
        </w:rPr>
        <w:t>th</w:t>
      </w:r>
      <w:r w:rsidR="00D1763F" w:rsidRPr="002304FA">
        <w:rPr>
          <w:rFonts w:asciiTheme="minorHAnsi" w:hAnsiTheme="minorHAnsi"/>
          <w:sz w:val="24"/>
          <w:szCs w:val="24"/>
        </w:rPr>
        <w:t xml:space="preserve">: </w:t>
      </w:r>
      <w:r w:rsidR="00D1763F" w:rsidRPr="002304FA">
        <w:rPr>
          <w:rFonts w:asciiTheme="minorHAnsi" w:hAnsiTheme="minorHAnsi"/>
          <w:b/>
          <w:sz w:val="24"/>
          <w:szCs w:val="24"/>
        </w:rPr>
        <w:t>“</w:t>
      </w:r>
      <w:r w:rsidR="000409E9">
        <w:rPr>
          <w:rFonts w:asciiTheme="minorHAnsi" w:hAnsiTheme="minorHAnsi"/>
          <w:b/>
          <w:sz w:val="24"/>
          <w:szCs w:val="24"/>
        </w:rPr>
        <w:t>Salty Lady</w:t>
      </w:r>
      <w:r w:rsidR="00D1763F" w:rsidRPr="002304FA">
        <w:rPr>
          <w:rFonts w:asciiTheme="minorHAnsi" w:hAnsiTheme="minorHAnsi"/>
          <w:b/>
          <w:sz w:val="24"/>
          <w:szCs w:val="24"/>
        </w:rPr>
        <w:t xml:space="preserve">” </w:t>
      </w:r>
      <w:r w:rsidR="00D1763F" w:rsidRPr="002304FA">
        <w:rPr>
          <w:rFonts w:asciiTheme="minorHAnsi" w:hAnsiTheme="minorHAnsi"/>
          <w:sz w:val="24"/>
          <w:szCs w:val="24"/>
        </w:rPr>
        <w:t xml:space="preserve">(skipper </w:t>
      </w:r>
      <w:r w:rsidR="000409E9">
        <w:rPr>
          <w:rFonts w:asciiTheme="minorHAnsi" w:hAnsiTheme="minorHAnsi"/>
          <w:sz w:val="24"/>
          <w:szCs w:val="24"/>
        </w:rPr>
        <w:t>Jared</w:t>
      </w:r>
      <w:r>
        <w:rPr>
          <w:rFonts w:asciiTheme="minorHAnsi" w:hAnsiTheme="minorHAnsi"/>
          <w:sz w:val="24"/>
          <w:szCs w:val="24"/>
        </w:rPr>
        <w:t xml:space="preserve"> Davis</w:t>
      </w:r>
      <w:r w:rsidR="004C11FC">
        <w:rPr>
          <w:rFonts w:asciiTheme="minorHAnsi" w:hAnsiTheme="minorHAnsi"/>
          <w:sz w:val="24"/>
          <w:szCs w:val="24"/>
        </w:rPr>
        <w:t xml:space="preserve">) brought out </w:t>
      </w:r>
      <w:r>
        <w:rPr>
          <w:rFonts w:asciiTheme="minorHAnsi" w:hAnsiTheme="minorHAnsi"/>
          <w:sz w:val="24"/>
          <w:szCs w:val="24"/>
        </w:rPr>
        <w:t xml:space="preserve">the </w:t>
      </w:r>
      <w:proofErr w:type="spellStart"/>
      <w:r>
        <w:rPr>
          <w:rFonts w:asciiTheme="minorHAnsi" w:hAnsiTheme="minorHAnsi"/>
          <w:sz w:val="24"/>
          <w:szCs w:val="24"/>
        </w:rPr>
        <w:t>Arcadis</w:t>
      </w:r>
      <w:proofErr w:type="spellEnd"/>
      <w:r>
        <w:rPr>
          <w:rFonts w:asciiTheme="minorHAnsi" w:hAnsiTheme="minorHAnsi"/>
          <w:sz w:val="24"/>
          <w:szCs w:val="24"/>
        </w:rPr>
        <w:t xml:space="preserve"> crew consisting of: Rob</w:t>
      </w:r>
      <w:r w:rsidR="00C67ABA">
        <w:rPr>
          <w:rFonts w:asciiTheme="minorHAnsi" w:hAnsiTheme="minorHAnsi"/>
          <w:sz w:val="24"/>
          <w:szCs w:val="24"/>
        </w:rPr>
        <w:t>ert</w:t>
      </w:r>
      <w:r>
        <w:rPr>
          <w:rFonts w:asciiTheme="minorHAnsi" w:hAnsiTheme="minorHAnsi"/>
          <w:sz w:val="24"/>
          <w:szCs w:val="24"/>
        </w:rPr>
        <w:t xml:space="preserve"> M</w:t>
      </w:r>
      <w:r w:rsidR="00345C28">
        <w:rPr>
          <w:rFonts w:asciiTheme="minorHAnsi" w:hAnsiTheme="minorHAnsi"/>
          <w:sz w:val="24"/>
          <w:szCs w:val="24"/>
        </w:rPr>
        <w:t>oniz</w:t>
      </w:r>
      <w:r>
        <w:rPr>
          <w:rFonts w:asciiTheme="minorHAnsi" w:hAnsiTheme="minorHAnsi"/>
          <w:sz w:val="24"/>
          <w:szCs w:val="24"/>
        </w:rPr>
        <w:t>, Austin</w:t>
      </w:r>
      <w:r w:rsidR="00345C28">
        <w:rPr>
          <w:rFonts w:asciiTheme="minorHAnsi" w:hAnsiTheme="minorHAnsi"/>
          <w:sz w:val="24"/>
          <w:szCs w:val="24"/>
        </w:rPr>
        <w:t xml:space="preserve"> </w:t>
      </w:r>
      <w:proofErr w:type="spellStart"/>
      <w:r w:rsidR="00345C28">
        <w:rPr>
          <w:rFonts w:asciiTheme="minorHAnsi" w:hAnsiTheme="minorHAnsi"/>
          <w:sz w:val="24"/>
          <w:szCs w:val="24"/>
        </w:rPr>
        <w:t>Gerety</w:t>
      </w:r>
      <w:proofErr w:type="spellEnd"/>
      <w:r>
        <w:rPr>
          <w:rFonts w:asciiTheme="minorHAnsi" w:hAnsiTheme="minorHAnsi"/>
          <w:sz w:val="24"/>
          <w:szCs w:val="24"/>
        </w:rPr>
        <w:t>, Mia J</w:t>
      </w:r>
      <w:r w:rsidR="00345C28">
        <w:rPr>
          <w:rFonts w:asciiTheme="minorHAnsi" w:hAnsiTheme="minorHAnsi"/>
          <w:sz w:val="24"/>
          <w:szCs w:val="24"/>
        </w:rPr>
        <w:t>au</w:t>
      </w:r>
      <w:r>
        <w:rPr>
          <w:rFonts w:asciiTheme="minorHAnsi" w:hAnsiTheme="minorHAnsi"/>
          <w:sz w:val="24"/>
          <w:szCs w:val="24"/>
        </w:rPr>
        <w:t>regui, Julia</w:t>
      </w:r>
      <w:r w:rsidR="00345C28">
        <w:rPr>
          <w:rFonts w:asciiTheme="minorHAnsi" w:hAnsiTheme="minorHAnsi"/>
          <w:sz w:val="24"/>
          <w:szCs w:val="24"/>
        </w:rPr>
        <w:t xml:space="preserve"> </w:t>
      </w:r>
      <w:proofErr w:type="spellStart"/>
      <w:r w:rsidR="00345C28">
        <w:rPr>
          <w:rFonts w:asciiTheme="minorHAnsi" w:hAnsiTheme="minorHAnsi"/>
          <w:sz w:val="24"/>
          <w:szCs w:val="24"/>
        </w:rPr>
        <w:t>Vldonish</w:t>
      </w:r>
      <w:proofErr w:type="spellEnd"/>
      <w:r>
        <w:rPr>
          <w:rFonts w:asciiTheme="minorHAnsi" w:hAnsiTheme="minorHAnsi"/>
          <w:sz w:val="24"/>
          <w:szCs w:val="24"/>
        </w:rPr>
        <w:t>, and Tim</w:t>
      </w:r>
      <w:r w:rsidR="00345C28">
        <w:rPr>
          <w:rFonts w:asciiTheme="minorHAnsi" w:hAnsiTheme="minorHAnsi"/>
          <w:sz w:val="24"/>
          <w:szCs w:val="24"/>
        </w:rPr>
        <w:t xml:space="preserve"> Walker</w:t>
      </w:r>
      <w:r>
        <w:rPr>
          <w:rFonts w:asciiTheme="minorHAnsi" w:hAnsiTheme="minorHAnsi"/>
          <w:sz w:val="24"/>
          <w:szCs w:val="24"/>
        </w:rPr>
        <w:t xml:space="preserve">. They also brought out </w:t>
      </w:r>
      <w:r w:rsidR="009E0582">
        <w:rPr>
          <w:rFonts w:asciiTheme="minorHAnsi" w:hAnsiTheme="minorHAnsi"/>
          <w:sz w:val="24"/>
          <w:szCs w:val="24"/>
        </w:rPr>
        <w:t xml:space="preserve">plumber </w:t>
      </w:r>
      <w:r w:rsidR="000409E9">
        <w:rPr>
          <w:rFonts w:asciiTheme="minorHAnsi" w:hAnsiTheme="minorHAnsi"/>
          <w:sz w:val="24"/>
          <w:szCs w:val="24"/>
        </w:rPr>
        <w:t>Andrew Car</w:t>
      </w:r>
      <w:r w:rsidR="00AA51BA">
        <w:rPr>
          <w:rFonts w:asciiTheme="minorHAnsi" w:hAnsiTheme="minorHAnsi"/>
          <w:sz w:val="24"/>
          <w:szCs w:val="24"/>
        </w:rPr>
        <w:t>o</w:t>
      </w:r>
      <w:r w:rsidR="000409E9">
        <w:rPr>
          <w:rFonts w:asciiTheme="minorHAnsi" w:hAnsiTheme="minorHAnsi"/>
          <w:sz w:val="24"/>
          <w:szCs w:val="24"/>
        </w:rPr>
        <w:t>thers</w:t>
      </w:r>
      <w:r w:rsidR="00345C28">
        <w:rPr>
          <w:rFonts w:asciiTheme="minorHAnsi" w:hAnsiTheme="minorHAnsi"/>
          <w:sz w:val="24"/>
          <w:szCs w:val="24"/>
        </w:rPr>
        <w:t>-</w:t>
      </w:r>
      <w:proofErr w:type="spellStart"/>
      <w:r w:rsidR="00345C28">
        <w:rPr>
          <w:rFonts w:asciiTheme="minorHAnsi" w:hAnsiTheme="minorHAnsi"/>
          <w:sz w:val="24"/>
          <w:szCs w:val="24"/>
        </w:rPr>
        <w:t>Liske</w:t>
      </w:r>
      <w:proofErr w:type="spellEnd"/>
      <w:r>
        <w:rPr>
          <w:rFonts w:asciiTheme="minorHAnsi" w:hAnsiTheme="minorHAnsi"/>
          <w:sz w:val="24"/>
          <w:szCs w:val="24"/>
        </w:rPr>
        <w:t xml:space="preserve"> and his </w:t>
      </w:r>
      <w:r w:rsidR="009E0582">
        <w:rPr>
          <w:rFonts w:asciiTheme="minorHAnsi" w:hAnsiTheme="minorHAnsi"/>
          <w:sz w:val="24"/>
          <w:szCs w:val="24"/>
        </w:rPr>
        <w:t xml:space="preserve">assistant </w:t>
      </w:r>
      <w:r>
        <w:rPr>
          <w:rFonts w:asciiTheme="minorHAnsi" w:hAnsiTheme="minorHAnsi"/>
          <w:sz w:val="24"/>
          <w:szCs w:val="24"/>
        </w:rPr>
        <w:t>Torrent, who departed the same day on the Salty Lady.</w:t>
      </w:r>
    </w:p>
    <w:p w14:paraId="7E218A86" w14:textId="451A10F0" w:rsidR="000409E9" w:rsidRDefault="00970EC0" w:rsidP="000409E9">
      <w:pPr>
        <w:spacing w:before="120"/>
        <w:rPr>
          <w:rFonts w:asciiTheme="minorHAnsi" w:hAnsiTheme="minorHAnsi"/>
          <w:sz w:val="24"/>
          <w:szCs w:val="24"/>
        </w:rPr>
      </w:pPr>
      <w:r>
        <w:rPr>
          <w:rFonts w:asciiTheme="minorHAnsi" w:hAnsiTheme="minorHAnsi"/>
          <w:sz w:val="24"/>
          <w:szCs w:val="24"/>
        </w:rPr>
        <w:t>Octo</w:t>
      </w:r>
      <w:r w:rsidR="000409E9">
        <w:rPr>
          <w:rFonts w:asciiTheme="minorHAnsi" w:hAnsiTheme="minorHAnsi"/>
          <w:sz w:val="24"/>
          <w:szCs w:val="24"/>
        </w:rPr>
        <w:t xml:space="preserve">ber </w:t>
      </w:r>
      <w:r>
        <w:rPr>
          <w:rFonts w:asciiTheme="minorHAnsi" w:hAnsiTheme="minorHAnsi"/>
          <w:sz w:val="24"/>
          <w:szCs w:val="24"/>
        </w:rPr>
        <w:t>13</w:t>
      </w:r>
      <w:r w:rsidR="000409E9" w:rsidRPr="000409E9">
        <w:rPr>
          <w:rFonts w:asciiTheme="minorHAnsi" w:hAnsiTheme="minorHAnsi"/>
          <w:sz w:val="24"/>
          <w:szCs w:val="24"/>
          <w:vertAlign w:val="superscript"/>
        </w:rPr>
        <w:t>th</w:t>
      </w:r>
      <w:r w:rsidR="000409E9">
        <w:rPr>
          <w:rFonts w:asciiTheme="minorHAnsi" w:hAnsiTheme="minorHAnsi"/>
          <w:sz w:val="24"/>
          <w:szCs w:val="24"/>
        </w:rPr>
        <w:t xml:space="preserve">: </w:t>
      </w:r>
      <w:r w:rsidR="000409E9" w:rsidRPr="002304FA">
        <w:rPr>
          <w:rFonts w:asciiTheme="minorHAnsi" w:hAnsiTheme="minorHAnsi"/>
          <w:b/>
          <w:sz w:val="24"/>
          <w:szCs w:val="24"/>
        </w:rPr>
        <w:t>“</w:t>
      </w:r>
      <w:r w:rsidR="000409E9">
        <w:rPr>
          <w:rFonts w:asciiTheme="minorHAnsi" w:hAnsiTheme="minorHAnsi"/>
          <w:b/>
          <w:sz w:val="24"/>
          <w:szCs w:val="24"/>
        </w:rPr>
        <w:t>Salty Lady</w:t>
      </w:r>
      <w:r w:rsidR="000409E9" w:rsidRPr="002304FA">
        <w:rPr>
          <w:rFonts w:asciiTheme="minorHAnsi" w:hAnsiTheme="minorHAnsi"/>
          <w:b/>
          <w:sz w:val="24"/>
          <w:szCs w:val="24"/>
        </w:rPr>
        <w:t xml:space="preserve">” </w:t>
      </w:r>
      <w:r w:rsidR="000409E9" w:rsidRPr="002304FA">
        <w:rPr>
          <w:rFonts w:asciiTheme="minorHAnsi" w:hAnsiTheme="minorHAnsi"/>
          <w:sz w:val="24"/>
          <w:szCs w:val="24"/>
        </w:rPr>
        <w:t xml:space="preserve">(skipper </w:t>
      </w:r>
      <w:r w:rsidR="000409E9">
        <w:rPr>
          <w:rFonts w:asciiTheme="minorHAnsi" w:hAnsiTheme="minorHAnsi"/>
          <w:sz w:val="24"/>
          <w:szCs w:val="24"/>
        </w:rPr>
        <w:t>Jared</w:t>
      </w:r>
      <w:r w:rsidR="00101170">
        <w:rPr>
          <w:rFonts w:asciiTheme="minorHAnsi" w:hAnsiTheme="minorHAnsi"/>
          <w:sz w:val="24"/>
          <w:szCs w:val="24"/>
        </w:rPr>
        <w:t xml:space="preserve"> Davis</w:t>
      </w:r>
      <w:r w:rsidR="000409E9">
        <w:rPr>
          <w:rFonts w:asciiTheme="minorHAnsi" w:hAnsiTheme="minorHAnsi"/>
          <w:sz w:val="24"/>
          <w:szCs w:val="24"/>
        </w:rPr>
        <w:t>)</w:t>
      </w:r>
      <w:r>
        <w:rPr>
          <w:rFonts w:asciiTheme="minorHAnsi" w:hAnsiTheme="minorHAnsi"/>
          <w:sz w:val="24"/>
          <w:szCs w:val="24"/>
        </w:rPr>
        <w:t xml:space="preserve"> took Mia back to the mainland.</w:t>
      </w:r>
    </w:p>
    <w:p w14:paraId="2F948BC8" w14:textId="59B82844" w:rsidR="000409E9" w:rsidRDefault="00345C28" w:rsidP="000409E9">
      <w:pPr>
        <w:spacing w:before="120"/>
        <w:rPr>
          <w:rFonts w:asciiTheme="minorHAnsi" w:hAnsiTheme="minorHAnsi"/>
          <w:sz w:val="24"/>
          <w:szCs w:val="24"/>
        </w:rPr>
      </w:pPr>
      <w:r>
        <w:rPr>
          <w:rFonts w:asciiTheme="minorHAnsi" w:hAnsiTheme="minorHAnsi"/>
          <w:sz w:val="24"/>
          <w:szCs w:val="24"/>
        </w:rPr>
        <w:t>October</w:t>
      </w:r>
      <w:r w:rsidR="000409E9">
        <w:rPr>
          <w:rFonts w:asciiTheme="minorHAnsi" w:hAnsiTheme="minorHAnsi"/>
          <w:sz w:val="24"/>
          <w:szCs w:val="24"/>
        </w:rPr>
        <w:t xml:space="preserve"> 1</w:t>
      </w:r>
      <w:r>
        <w:rPr>
          <w:rFonts w:asciiTheme="minorHAnsi" w:hAnsiTheme="minorHAnsi"/>
          <w:sz w:val="24"/>
          <w:szCs w:val="24"/>
        </w:rPr>
        <w:t>5</w:t>
      </w:r>
      <w:r w:rsidR="000409E9" w:rsidRPr="000409E9">
        <w:rPr>
          <w:rFonts w:asciiTheme="minorHAnsi" w:hAnsiTheme="minorHAnsi"/>
          <w:sz w:val="24"/>
          <w:szCs w:val="24"/>
          <w:vertAlign w:val="superscript"/>
        </w:rPr>
        <w:t>th</w:t>
      </w:r>
      <w:r w:rsidR="000409E9">
        <w:rPr>
          <w:rFonts w:asciiTheme="minorHAnsi" w:hAnsiTheme="minorHAnsi"/>
          <w:sz w:val="24"/>
          <w:szCs w:val="24"/>
        </w:rPr>
        <w:t xml:space="preserve">: </w:t>
      </w:r>
      <w:r w:rsidR="000409E9" w:rsidRPr="000409E9">
        <w:rPr>
          <w:rFonts w:asciiTheme="minorHAnsi" w:hAnsiTheme="minorHAnsi"/>
          <w:b/>
          <w:sz w:val="24"/>
          <w:szCs w:val="24"/>
        </w:rPr>
        <w:t>“</w:t>
      </w:r>
      <w:r>
        <w:rPr>
          <w:rFonts w:asciiTheme="minorHAnsi" w:hAnsiTheme="minorHAnsi"/>
          <w:b/>
          <w:sz w:val="24"/>
          <w:szCs w:val="24"/>
        </w:rPr>
        <w:t>Salty Lady</w:t>
      </w:r>
      <w:r w:rsidR="000409E9" w:rsidRPr="000409E9">
        <w:rPr>
          <w:rFonts w:asciiTheme="minorHAnsi" w:hAnsiTheme="minorHAnsi"/>
          <w:b/>
          <w:sz w:val="24"/>
          <w:szCs w:val="24"/>
        </w:rPr>
        <w:t>”</w:t>
      </w:r>
      <w:r w:rsidR="000409E9">
        <w:rPr>
          <w:rFonts w:asciiTheme="minorHAnsi" w:hAnsiTheme="minorHAnsi"/>
          <w:sz w:val="24"/>
          <w:szCs w:val="24"/>
        </w:rPr>
        <w:t xml:space="preserve"> (skipper </w:t>
      </w:r>
      <w:r>
        <w:rPr>
          <w:rFonts w:asciiTheme="minorHAnsi" w:hAnsiTheme="minorHAnsi"/>
          <w:sz w:val="24"/>
          <w:szCs w:val="24"/>
        </w:rPr>
        <w:t>Court</w:t>
      </w:r>
      <w:r w:rsidR="000409E9">
        <w:rPr>
          <w:rFonts w:asciiTheme="minorHAnsi" w:hAnsiTheme="minorHAnsi"/>
          <w:sz w:val="24"/>
          <w:szCs w:val="24"/>
        </w:rPr>
        <w:t xml:space="preserve">) </w:t>
      </w:r>
      <w:r>
        <w:rPr>
          <w:rFonts w:asciiTheme="minorHAnsi" w:hAnsiTheme="minorHAnsi"/>
          <w:sz w:val="24"/>
          <w:szCs w:val="24"/>
        </w:rPr>
        <w:t xml:space="preserve">took remainder of </w:t>
      </w:r>
      <w:proofErr w:type="spellStart"/>
      <w:r>
        <w:rPr>
          <w:rFonts w:asciiTheme="minorHAnsi" w:hAnsiTheme="minorHAnsi"/>
          <w:sz w:val="24"/>
          <w:szCs w:val="24"/>
        </w:rPr>
        <w:t>Arcadis</w:t>
      </w:r>
      <w:proofErr w:type="spellEnd"/>
      <w:r>
        <w:rPr>
          <w:rFonts w:asciiTheme="minorHAnsi" w:hAnsiTheme="minorHAnsi"/>
          <w:sz w:val="24"/>
          <w:szCs w:val="24"/>
        </w:rPr>
        <w:t xml:space="preserve"> crew, Rob, Austin, Julia, and Tim, back to the mainland</w:t>
      </w:r>
      <w:r w:rsidR="000409E9">
        <w:rPr>
          <w:rFonts w:asciiTheme="minorHAnsi" w:hAnsiTheme="minorHAnsi"/>
          <w:sz w:val="24"/>
          <w:szCs w:val="24"/>
        </w:rPr>
        <w:t>.</w:t>
      </w:r>
    </w:p>
    <w:p w14:paraId="2F617EDB" w14:textId="3276A164" w:rsidR="00345C28" w:rsidRDefault="00345C28" w:rsidP="000409E9">
      <w:pPr>
        <w:spacing w:before="120"/>
        <w:rPr>
          <w:rFonts w:asciiTheme="minorHAnsi" w:hAnsiTheme="minorHAnsi"/>
          <w:sz w:val="24"/>
          <w:szCs w:val="24"/>
        </w:rPr>
      </w:pPr>
      <w:r>
        <w:rPr>
          <w:rFonts w:asciiTheme="minorHAnsi" w:hAnsiTheme="minorHAnsi"/>
          <w:sz w:val="24"/>
          <w:szCs w:val="24"/>
        </w:rPr>
        <w:t>October 28</w:t>
      </w:r>
      <w:r w:rsidRPr="00345C28">
        <w:rPr>
          <w:rFonts w:asciiTheme="minorHAnsi" w:hAnsiTheme="minorHAnsi"/>
          <w:sz w:val="24"/>
          <w:szCs w:val="24"/>
          <w:vertAlign w:val="superscript"/>
        </w:rPr>
        <w:t>th</w:t>
      </w:r>
      <w:r>
        <w:rPr>
          <w:rFonts w:asciiTheme="minorHAnsi" w:hAnsiTheme="minorHAnsi"/>
          <w:sz w:val="24"/>
          <w:szCs w:val="24"/>
        </w:rPr>
        <w:t>: “</w:t>
      </w:r>
      <w:r w:rsidRPr="00345C28">
        <w:rPr>
          <w:rFonts w:asciiTheme="minorHAnsi" w:hAnsiTheme="minorHAnsi"/>
          <w:b/>
          <w:sz w:val="24"/>
          <w:szCs w:val="24"/>
        </w:rPr>
        <w:t>Pacific Pearl</w:t>
      </w:r>
      <w:r>
        <w:rPr>
          <w:rFonts w:asciiTheme="minorHAnsi" w:hAnsiTheme="minorHAnsi"/>
          <w:sz w:val="24"/>
          <w:szCs w:val="24"/>
        </w:rPr>
        <w:t xml:space="preserve">” brought out Gerry </w:t>
      </w:r>
      <w:proofErr w:type="spellStart"/>
      <w:r>
        <w:rPr>
          <w:rFonts w:asciiTheme="minorHAnsi" w:hAnsiTheme="minorHAnsi"/>
          <w:sz w:val="24"/>
          <w:szCs w:val="24"/>
        </w:rPr>
        <w:t>McChesney</w:t>
      </w:r>
      <w:proofErr w:type="spellEnd"/>
      <w:r>
        <w:rPr>
          <w:rFonts w:asciiTheme="minorHAnsi" w:hAnsiTheme="minorHAnsi"/>
          <w:sz w:val="24"/>
          <w:szCs w:val="24"/>
        </w:rPr>
        <w:t xml:space="preserve"> (USFWS), Chris Barr (USFWS), and five members of the California Coastal Commission: Sara </w:t>
      </w:r>
      <w:proofErr w:type="spellStart"/>
      <w:r>
        <w:rPr>
          <w:rFonts w:asciiTheme="minorHAnsi" w:hAnsiTheme="minorHAnsi"/>
          <w:sz w:val="24"/>
          <w:szCs w:val="24"/>
        </w:rPr>
        <w:t>Aminzadeh</w:t>
      </w:r>
      <w:proofErr w:type="spellEnd"/>
      <w:r>
        <w:rPr>
          <w:rFonts w:asciiTheme="minorHAnsi" w:hAnsiTheme="minorHAnsi"/>
          <w:sz w:val="24"/>
          <w:szCs w:val="24"/>
        </w:rPr>
        <w:t xml:space="preserve">, Donne </w:t>
      </w:r>
      <w:proofErr w:type="spellStart"/>
      <w:r>
        <w:rPr>
          <w:rFonts w:asciiTheme="minorHAnsi" w:hAnsiTheme="minorHAnsi"/>
          <w:sz w:val="24"/>
          <w:szCs w:val="24"/>
        </w:rPr>
        <w:t>Brownsey</w:t>
      </w:r>
      <w:proofErr w:type="spellEnd"/>
      <w:r>
        <w:rPr>
          <w:rFonts w:asciiTheme="minorHAnsi" w:hAnsiTheme="minorHAnsi"/>
          <w:sz w:val="24"/>
          <w:szCs w:val="24"/>
        </w:rPr>
        <w:t xml:space="preserve">, </w:t>
      </w:r>
      <w:proofErr w:type="spellStart"/>
      <w:r>
        <w:rPr>
          <w:rFonts w:asciiTheme="minorHAnsi" w:hAnsiTheme="minorHAnsi"/>
          <w:sz w:val="24"/>
          <w:szCs w:val="24"/>
        </w:rPr>
        <w:t>Caryl</w:t>
      </w:r>
      <w:proofErr w:type="spellEnd"/>
      <w:r>
        <w:rPr>
          <w:rFonts w:asciiTheme="minorHAnsi" w:hAnsiTheme="minorHAnsi"/>
          <w:sz w:val="24"/>
          <w:szCs w:val="24"/>
        </w:rPr>
        <w:t xml:space="preserve"> Hart, Katie Rice, and Mike Wilson. Everyone returned to the mainland in the afternoon.</w:t>
      </w:r>
    </w:p>
    <w:p w14:paraId="4BBCAA50" w14:textId="77777777" w:rsidR="000D150F" w:rsidRPr="000409E9" w:rsidRDefault="000D150F" w:rsidP="00D1763F">
      <w:pPr>
        <w:rPr>
          <w:rFonts w:asciiTheme="minorHAnsi" w:hAnsiTheme="minorHAnsi"/>
          <w:highlight w:val="yellow"/>
        </w:rPr>
      </w:pPr>
    </w:p>
    <w:p w14:paraId="4E6FCA1A" w14:textId="3D49A833" w:rsidR="00EF0EBC" w:rsidRDefault="000D150F" w:rsidP="007430A5">
      <w:pPr>
        <w:rPr>
          <w:rFonts w:asciiTheme="minorHAnsi" w:hAnsiTheme="minorHAnsi"/>
          <w:sz w:val="24"/>
          <w:szCs w:val="24"/>
        </w:rPr>
      </w:pPr>
      <w:r w:rsidRPr="002304FA">
        <w:rPr>
          <w:rFonts w:asciiTheme="minorHAnsi" w:hAnsiTheme="minorHAnsi"/>
          <w:b/>
          <w:sz w:val="24"/>
          <w:szCs w:val="24"/>
        </w:rPr>
        <w:t xml:space="preserve">COVID-19:  </w:t>
      </w:r>
      <w:r w:rsidRPr="002304FA">
        <w:rPr>
          <w:rFonts w:asciiTheme="minorHAnsi" w:hAnsiTheme="minorHAnsi"/>
          <w:sz w:val="24"/>
          <w:szCs w:val="24"/>
        </w:rPr>
        <w:t>In response to</w:t>
      </w:r>
      <w:r w:rsidR="0002524D" w:rsidRPr="002304FA">
        <w:rPr>
          <w:rFonts w:asciiTheme="minorHAnsi" w:hAnsiTheme="minorHAnsi"/>
          <w:sz w:val="24"/>
          <w:szCs w:val="24"/>
        </w:rPr>
        <w:t xml:space="preserve"> ongoing</w:t>
      </w:r>
      <w:r w:rsidRPr="002304FA">
        <w:rPr>
          <w:rFonts w:asciiTheme="minorHAnsi" w:hAnsiTheme="minorHAnsi"/>
          <w:sz w:val="24"/>
          <w:szCs w:val="24"/>
        </w:rPr>
        <w:t xml:space="preserve"> concerns over impacts of this global pandemic, certain precautionary measures were taken this month to minimize the risk of COVID-19 infecting island personnel:  </w:t>
      </w:r>
      <w:r w:rsidR="006154F3" w:rsidRPr="002304FA">
        <w:rPr>
          <w:rFonts w:asciiTheme="minorHAnsi" w:hAnsiTheme="minorHAnsi"/>
          <w:sz w:val="24"/>
          <w:szCs w:val="24"/>
        </w:rPr>
        <w:t xml:space="preserve">The use of </w:t>
      </w:r>
      <w:r w:rsidRPr="002304FA">
        <w:rPr>
          <w:rFonts w:asciiTheme="minorHAnsi" w:hAnsiTheme="minorHAnsi"/>
          <w:sz w:val="24"/>
          <w:szCs w:val="24"/>
        </w:rPr>
        <w:t xml:space="preserve">PPE </w:t>
      </w:r>
      <w:r w:rsidR="0035299A" w:rsidRPr="002304FA">
        <w:rPr>
          <w:rFonts w:asciiTheme="minorHAnsi" w:hAnsiTheme="minorHAnsi"/>
          <w:sz w:val="24"/>
          <w:szCs w:val="24"/>
        </w:rPr>
        <w:t xml:space="preserve">was </w:t>
      </w:r>
      <w:r w:rsidR="006154F3" w:rsidRPr="002304FA">
        <w:rPr>
          <w:rFonts w:asciiTheme="minorHAnsi" w:hAnsiTheme="minorHAnsi"/>
          <w:sz w:val="24"/>
          <w:szCs w:val="24"/>
        </w:rPr>
        <w:t>required</w:t>
      </w:r>
      <w:r w:rsidR="0035299A" w:rsidRPr="002304FA">
        <w:rPr>
          <w:rFonts w:asciiTheme="minorHAnsi" w:hAnsiTheme="minorHAnsi"/>
          <w:sz w:val="24"/>
          <w:szCs w:val="24"/>
        </w:rPr>
        <w:t xml:space="preserve"> </w:t>
      </w:r>
      <w:r w:rsidRPr="002304FA">
        <w:rPr>
          <w:rFonts w:asciiTheme="minorHAnsi" w:hAnsiTheme="minorHAnsi"/>
          <w:sz w:val="24"/>
          <w:szCs w:val="24"/>
        </w:rPr>
        <w:t>by newly arriving interns</w:t>
      </w:r>
      <w:r w:rsidR="006154F3" w:rsidRPr="002304FA">
        <w:rPr>
          <w:rFonts w:asciiTheme="minorHAnsi" w:hAnsiTheme="minorHAnsi"/>
          <w:sz w:val="24"/>
          <w:szCs w:val="24"/>
        </w:rPr>
        <w:t xml:space="preserve"> prior to and during the </w:t>
      </w:r>
      <w:r w:rsidR="006154F3" w:rsidRPr="002304FA">
        <w:rPr>
          <w:rFonts w:asciiTheme="minorHAnsi" w:hAnsiTheme="minorHAnsi"/>
          <w:sz w:val="24"/>
          <w:szCs w:val="24"/>
        </w:rPr>
        <w:lastRenderedPageBreak/>
        <w:t>landing</w:t>
      </w:r>
      <w:r w:rsidRPr="002304FA">
        <w:rPr>
          <w:rFonts w:asciiTheme="minorHAnsi" w:hAnsiTheme="minorHAnsi"/>
          <w:sz w:val="24"/>
          <w:szCs w:val="24"/>
        </w:rPr>
        <w:t>; the frequency of regular supply runs was reduced from twice a month to once a month; no off-island breaks were granted to crew members; and no visitors were permitted to tour the island. Only essential personnel are currently permitted on the island until further notice.</w:t>
      </w:r>
    </w:p>
    <w:p w14:paraId="3EE3521C" w14:textId="77777777" w:rsidR="00A76139" w:rsidRPr="00A76139" w:rsidRDefault="00A76139" w:rsidP="00A76139">
      <w:pPr>
        <w:rPr>
          <w:rFonts w:asciiTheme="minorHAnsi" w:hAnsiTheme="minorHAnsi"/>
          <w:b/>
          <w:color w:val="005A9E"/>
        </w:rPr>
      </w:pPr>
    </w:p>
    <w:p w14:paraId="345D2ABB" w14:textId="77777777" w:rsidR="00A76139" w:rsidRDefault="00A76139" w:rsidP="00A76139">
      <w:pPr>
        <w:rPr>
          <w:rFonts w:asciiTheme="minorHAnsi" w:hAnsiTheme="minorHAnsi"/>
          <w:b/>
          <w:color w:val="005A9E"/>
          <w:sz w:val="32"/>
          <w:szCs w:val="32"/>
        </w:rPr>
      </w:pPr>
      <w:r>
        <w:rPr>
          <w:rFonts w:asciiTheme="minorHAnsi" w:hAnsiTheme="minorHAnsi"/>
          <w:b/>
          <w:color w:val="005A9E"/>
          <w:sz w:val="32"/>
          <w:szCs w:val="32"/>
        </w:rPr>
        <w:t xml:space="preserve">West End </w:t>
      </w:r>
      <w:r w:rsidRPr="002304FA">
        <w:rPr>
          <w:rFonts w:asciiTheme="minorHAnsi" w:hAnsiTheme="minorHAnsi"/>
          <w:b/>
          <w:color w:val="005A9E"/>
          <w:sz w:val="32"/>
          <w:szCs w:val="32"/>
        </w:rPr>
        <w:t>Island Visitors</w:t>
      </w:r>
    </w:p>
    <w:p w14:paraId="753D1FF9" w14:textId="462DA6D8" w:rsidR="00A76139" w:rsidRDefault="00155A42" w:rsidP="00A76139">
      <w:pPr>
        <w:rPr>
          <w:rFonts w:asciiTheme="minorHAnsi" w:hAnsiTheme="minorHAnsi"/>
          <w:sz w:val="24"/>
          <w:szCs w:val="24"/>
        </w:rPr>
      </w:pPr>
      <w:r>
        <w:rPr>
          <w:rFonts w:asciiTheme="minorHAnsi" w:hAnsiTheme="minorHAnsi"/>
          <w:sz w:val="24"/>
          <w:szCs w:val="24"/>
        </w:rPr>
        <w:t>October 23</w:t>
      </w:r>
      <w:r w:rsidRPr="00155A42">
        <w:rPr>
          <w:rFonts w:asciiTheme="minorHAnsi" w:hAnsiTheme="minorHAnsi"/>
          <w:sz w:val="24"/>
          <w:szCs w:val="24"/>
          <w:vertAlign w:val="superscript"/>
        </w:rPr>
        <w:t>rd</w:t>
      </w:r>
      <w:r>
        <w:rPr>
          <w:rFonts w:asciiTheme="minorHAnsi" w:hAnsiTheme="minorHAnsi"/>
          <w:sz w:val="24"/>
          <w:szCs w:val="24"/>
        </w:rPr>
        <w:t>: Mahoney</w:t>
      </w:r>
      <w:r w:rsidR="00A76139">
        <w:rPr>
          <w:rFonts w:asciiTheme="minorHAnsi" w:hAnsiTheme="minorHAnsi"/>
          <w:sz w:val="24"/>
          <w:szCs w:val="24"/>
        </w:rPr>
        <w:t xml:space="preserve"> and </w:t>
      </w:r>
      <w:proofErr w:type="spellStart"/>
      <w:r w:rsidR="00A76139">
        <w:rPr>
          <w:rFonts w:asciiTheme="minorHAnsi" w:hAnsiTheme="minorHAnsi"/>
          <w:sz w:val="24"/>
          <w:szCs w:val="24"/>
        </w:rPr>
        <w:t>Tietz</w:t>
      </w:r>
      <w:proofErr w:type="spellEnd"/>
      <w:r w:rsidR="00A76139">
        <w:rPr>
          <w:rFonts w:asciiTheme="minorHAnsi" w:hAnsiTheme="minorHAnsi"/>
          <w:sz w:val="24"/>
          <w:szCs w:val="24"/>
        </w:rPr>
        <w:t xml:space="preserve"> visited West End Island.</w:t>
      </w:r>
    </w:p>
    <w:p w14:paraId="5AD9BADA" w14:textId="77777777" w:rsidR="00345C28" w:rsidRPr="002304FA" w:rsidRDefault="00345C28" w:rsidP="00A76139">
      <w:pPr>
        <w:rPr>
          <w:rFonts w:asciiTheme="minorHAnsi" w:hAnsiTheme="minorHAnsi"/>
          <w:sz w:val="24"/>
          <w:szCs w:val="24"/>
        </w:rPr>
      </w:pPr>
    </w:p>
    <w:p w14:paraId="01A1B65C" w14:textId="6BE9DB43" w:rsidR="002150DD" w:rsidRPr="0034092E" w:rsidRDefault="00810BE6" w:rsidP="007430A5">
      <w:pPr>
        <w:rPr>
          <w:rFonts w:asciiTheme="minorHAnsi" w:hAnsiTheme="minorHAnsi"/>
          <w:b/>
          <w:color w:val="005A9E"/>
          <w:sz w:val="32"/>
          <w:szCs w:val="32"/>
        </w:rPr>
      </w:pPr>
      <w:r w:rsidRPr="0034092E">
        <w:rPr>
          <w:rFonts w:asciiTheme="minorHAnsi" w:hAnsiTheme="minorHAnsi"/>
          <w:b/>
          <w:color w:val="005A9E"/>
          <w:sz w:val="32"/>
          <w:szCs w:val="32"/>
        </w:rPr>
        <w:t>Weather/Ocean</w:t>
      </w:r>
    </w:p>
    <w:p w14:paraId="255473E9" w14:textId="720D1B30" w:rsidR="00572EA9" w:rsidRPr="00434040" w:rsidRDefault="5E3300C3" w:rsidP="00166CD4">
      <w:pPr>
        <w:spacing w:after="120"/>
        <w:rPr>
          <w:rFonts w:asciiTheme="minorHAnsi" w:hAnsiTheme="minorHAnsi"/>
          <w:sz w:val="24"/>
          <w:szCs w:val="24"/>
        </w:rPr>
      </w:pPr>
      <w:r w:rsidRPr="0034092E">
        <w:rPr>
          <w:rFonts w:asciiTheme="minorHAnsi" w:hAnsiTheme="minorHAnsi"/>
          <w:sz w:val="24"/>
          <w:szCs w:val="24"/>
        </w:rPr>
        <w:t xml:space="preserve">Monthly weather is summarized in Figure 1. </w:t>
      </w:r>
      <w:r w:rsidR="0034092E" w:rsidRPr="0034092E">
        <w:rPr>
          <w:rFonts w:asciiTheme="minorHAnsi" w:hAnsiTheme="minorHAnsi"/>
          <w:sz w:val="24"/>
          <w:szCs w:val="24"/>
        </w:rPr>
        <w:t>Light to moderate NW winds</w:t>
      </w:r>
      <w:r w:rsidRPr="0034092E">
        <w:rPr>
          <w:rFonts w:asciiTheme="minorHAnsi" w:hAnsiTheme="minorHAnsi"/>
          <w:sz w:val="24"/>
          <w:szCs w:val="24"/>
        </w:rPr>
        <w:t xml:space="preserve"> dominated this month, but turned </w:t>
      </w:r>
      <w:r w:rsidR="0034092E" w:rsidRPr="0034092E">
        <w:rPr>
          <w:rFonts w:asciiTheme="minorHAnsi" w:hAnsiTheme="minorHAnsi"/>
          <w:sz w:val="24"/>
          <w:szCs w:val="24"/>
        </w:rPr>
        <w:t>the east and south a few</w:t>
      </w:r>
      <w:r w:rsidR="00B2265B" w:rsidRPr="0034092E">
        <w:rPr>
          <w:rFonts w:asciiTheme="minorHAnsi" w:hAnsiTheme="minorHAnsi"/>
          <w:sz w:val="24"/>
          <w:szCs w:val="24"/>
        </w:rPr>
        <w:t xml:space="preserve"> times</w:t>
      </w:r>
      <w:r w:rsidRPr="0034092E">
        <w:rPr>
          <w:rFonts w:asciiTheme="minorHAnsi" w:hAnsiTheme="minorHAnsi"/>
          <w:sz w:val="24"/>
          <w:szCs w:val="24"/>
        </w:rPr>
        <w:t xml:space="preserve">. </w:t>
      </w:r>
      <w:r w:rsidR="0034092E" w:rsidRPr="0034092E">
        <w:rPr>
          <w:rFonts w:asciiTheme="minorHAnsi" w:hAnsiTheme="minorHAnsi"/>
          <w:sz w:val="24"/>
          <w:szCs w:val="24"/>
        </w:rPr>
        <w:t>The island received 0.11</w:t>
      </w:r>
      <w:r w:rsidR="00B2265B" w:rsidRPr="0034092E">
        <w:rPr>
          <w:rFonts w:asciiTheme="minorHAnsi" w:hAnsiTheme="minorHAnsi"/>
          <w:sz w:val="24"/>
          <w:szCs w:val="24"/>
        </w:rPr>
        <w:t xml:space="preserve"> inches of rain this month, which</w:t>
      </w:r>
      <w:r w:rsidRPr="0034092E">
        <w:rPr>
          <w:rFonts w:asciiTheme="minorHAnsi" w:hAnsiTheme="minorHAnsi"/>
          <w:sz w:val="24"/>
          <w:szCs w:val="24"/>
        </w:rPr>
        <w:t xml:space="preserve"> fell </w:t>
      </w:r>
      <w:r w:rsidR="00B2265B" w:rsidRPr="0034092E">
        <w:rPr>
          <w:rFonts w:asciiTheme="minorHAnsi" w:hAnsiTheme="minorHAnsi"/>
          <w:sz w:val="24"/>
          <w:szCs w:val="24"/>
        </w:rPr>
        <w:t>as drizzle</w:t>
      </w:r>
      <w:r w:rsidRPr="0034092E">
        <w:rPr>
          <w:rFonts w:asciiTheme="minorHAnsi" w:hAnsiTheme="minorHAnsi"/>
          <w:sz w:val="24"/>
          <w:szCs w:val="24"/>
        </w:rPr>
        <w:t xml:space="preserve">. </w:t>
      </w:r>
      <w:r w:rsidR="00316A87" w:rsidRPr="0034092E">
        <w:rPr>
          <w:rFonts w:asciiTheme="minorHAnsi" w:hAnsiTheme="minorHAnsi"/>
          <w:sz w:val="24"/>
          <w:szCs w:val="24"/>
        </w:rPr>
        <w:t>Fog was</w:t>
      </w:r>
      <w:r w:rsidR="00316A87" w:rsidRPr="00316A87">
        <w:rPr>
          <w:rFonts w:asciiTheme="minorHAnsi" w:hAnsiTheme="minorHAnsi"/>
          <w:sz w:val="24"/>
          <w:szCs w:val="24"/>
        </w:rPr>
        <w:t xml:space="preserve"> noted on 29</w:t>
      </w:r>
      <w:r w:rsidR="00F31EFD" w:rsidRPr="00316A87">
        <w:rPr>
          <w:rFonts w:asciiTheme="minorHAnsi" w:hAnsiTheme="minorHAnsi"/>
          <w:sz w:val="24"/>
          <w:szCs w:val="24"/>
        </w:rPr>
        <w:t>% of we</w:t>
      </w:r>
      <w:r w:rsidR="00316A87" w:rsidRPr="00316A87">
        <w:rPr>
          <w:rFonts w:asciiTheme="minorHAnsi" w:hAnsiTheme="minorHAnsi"/>
          <w:sz w:val="24"/>
          <w:szCs w:val="24"/>
        </w:rPr>
        <w:t>ather observations and haze on 4</w:t>
      </w:r>
      <w:r w:rsidR="00F31EFD" w:rsidRPr="00316A87">
        <w:rPr>
          <w:rFonts w:asciiTheme="minorHAnsi" w:hAnsiTheme="minorHAnsi"/>
          <w:sz w:val="24"/>
          <w:szCs w:val="24"/>
        </w:rPr>
        <w:t xml:space="preserve">%. </w:t>
      </w:r>
      <w:r w:rsidRPr="00316A87">
        <w:rPr>
          <w:rFonts w:asciiTheme="minorHAnsi" w:hAnsiTheme="minorHAnsi"/>
          <w:sz w:val="24"/>
          <w:szCs w:val="24"/>
        </w:rPr>
        <w:t>The</w:t>
      </w:r>
      <w:r w:rsidRPr="00434040">
        <w:rPr>
          <w:rFonts w:asciiTheme="minorHAnsi" w:hAnsiTheme="minorHAnsi"/>
          <w:sz w:val="24"/>
          <w:szCs w:val="24"/>
        </w:rPr>
        <w:t xml:space="preserve"> range of midday air temperatures fell within the long-term normal range for t</w:t>
      </w:r>
      <w:r w:rsidR="00F31EFD" w:rsidRPr="00434040">
        <w:rPr>
          <w:rFonts w:asciiTheme="minorHAnsi" w:hAnsiTheme="minorHAnsi"/>
          <w:sz w:val="24"/>
          <w:szCs w:val="24"/>
        </w:rPr>
        <w:t>hi</w:t>
      </w:r>
      <w:r w:rsidR="00434040" w:rsidRPr="00434040">
        <w:rPr>
          <w:rFonts w:asciiTheme="minorHAnsi" w:hAnsiTheme="minorHAnsi"/>
          <w:sz w:val="24"/>
          <w:szCs w:val="24"/>
        </w:rPr>
        <w:t>s month, with an average of 16.1</w:t>
      </w:r>
      <w:r w:rsidRPr="00434040">
        <w:rPr>
          <w:rFonts w:asciiTheme="minorHAnsi" w:hAnsiTheme="minorHAnsi"/>
          <w:sz w:val="24"/>
          <w:szCs w:val="24"/>
        </w:rPr>
        <w:t xml:space="preserve"> </w:t>
      </w:r>
      <w:r w:rsidR="00F31EFD" w:rsidRPr="00434040">
        <w:rPr>
          <w:rFonts w:asciiTheme="minorHAnsi" w:hAnsiTheme="minorHAnsi" w:cstheme="minorHAnsi"/>
          <w:sz w:val="24"/>
          <w:szCs w:val="24"/>
        </w:rPr>
        <w:t>±</w:t>
      </w:r>
      <w:r w:rsidR="00434040" w:rsidRPr="00434040">
        <w:rPr>
          <w:rFonts w:asciiTheme="minorHAnsi" w:hAnsiTheme="minorHAnsi"/>
          <w:sz w:val="24"/>
          <w:szCs w:val="24"/>
        </w:rPr>
        <w:t xml:space="preserve"> 2.77</w:t>
      </w:r>
      <w:r w:rsidR="00F31EFD" w:rsidRPr="00434040">
        <w:rPr>
          <w:rFonts w:asciiTheme="minorHAnsi" w:hAnsiTheme="minorHAnsi"/>
          <w:sz w:val="24"/>
          <w:szCs w:val="24"/>
        </w:rPr>
        <w:t xml:space="preserve"> </w:t>
      </w:r>
      <w:r w:rsidRPr="00434040">
        <w:rPr>
          <w:rFonts w:asciiTheme="minorHAnsi" w:hAnsiTheme="minorHAnsi"/>
          <w:sz w:val="24"/>
          <w:szCs w:val="24"/>
        </w:rPr>
        <w:t xml:space="preserve">°C. </w:t>
      </w:r>
      <w:r w:rsidR="00434040" w:rsidRPr="00434040">
        <w:rPr>
          <w:rFonts w:asciiTheme="minorHAnsi" w:hAnsiTheme="minorHAnsi"/>
          <w:sz w:val="24"/>
          <w:szCs w:val="24"/>
        </w:rPr>
        <w:t>This was 0.6</w:t>
      </w:r>
      <w:r w:rsidR="00F31EFD" w:rsidRPr="00434040">
        <w:rPr>
          <w:rFonts w:asciiTheme="minorHAnsi" w:hAnsiTheme="minorHAnsi"/>
          <w:sz w:val="24"/>
          <w:szCs w:val="24"/>
        </w:rPr>
        <w:t>5 °C high</w:t>
      </w:r>
      <w:r w:rsidRPr="00434040">
        <w:rPr>
          <w:rFonts w:asciiTheme="minorHAnsi" w:hAnsiTheme="minorHAnsi"/>
          <w:sz w:val="24"/>
          <w:szCs w:val="24"/>
        </w:rPr>
        <w:t xml:space="preserve">er than the long-term average for the month. Sea surface temperature (SST) readings from the island were </w:t>
      </w:r>
      <w:r w:rsidR="001B2BCF" w:rsidRPr="00434040">
        <w:rPr>
          <w:rFonts w:asciiTheme="minorHAnsi" w:hAnsiTheme="minorHAnsi"/>
          <w:sz w:val="24"/>
          <w:szCs w:val="24"/>
        </w:rPr>
        <w:t xml:space="preserve">slightly </w:t>
      </w:r>
      <w:r w:rsidRPr="00434040">
        <w:rPr>
          <w:rFonts w:asciiTheme="minorHAnsi" w:hAnsiTheme="minorHAnsi"/>
          <w:sz w:val="24"/>
          <w:szCs w:val="24"/>
        </w:rPr>
        <w:t>lower than the long-term normal range for this month, with an a</w:t>
      </w:r>
      <w:r w:rsidR="00434040" w:rsidRPr="00434040">
        <w:rPr>
          <w:rFonts w:asciiTheme="minorHAnsi" w:hAnsiTheme="minorHAnsi"/>
          <w:sz w:val="24"/>
          <w:szCs w:val="24"/>
        </w:rPr>
        <w:t xml:space="preserve">verage of 13.47 </w:t>
      </w:r>
      <w:r w:rsidR="00434040" w:rsidRPr="00434040">
        <w:rPr>
          <w:rFonts w:asciiTheme="minorHAnsi" w:hAnsiTheme="minorHAnsi" w:cstheme="minorHAnsi"/>
          <w:sz w:val="24"/>
          <w:szCs w:val="24"/>
        </w:rPr>
        <w:t>± 0.40</w:t>
      </w:r>
      <w:r w:rsidR="00434040" w:rsidRPr="00434040">
        <w:rPr>
          <w:rFonts w:asciiTheme="minorHAnsi" w:hAnsiTheme="minorHAnsi"/>
          <w:sz w:val="24"/>
          <w:szCs w:val="24"/>
        </w:rPr>
        <w:t xml:space="preserve"> °C. This was 0.34</w:t>
      </w:r>
      <w:r w:rsidRPr="00434040">
        <w:rPr>
          <w:rFonts w:asciiTheme="minorHAnsi" w:hAnsiTheme="minorHAnsi"/>
          <w:sz w:val="24"/>
          <w:szCs w:val="24"/>
        </w:rPr>
        <w:t xml:space="preserve"> °C below the long-term average for the month.</w:t>
      </w:r>
    </w:p>
    <w:p w14:paraId="2DFECD6E" w14:textId="00D66B8B" w:rsidR="009C735F" w:rsidRPr="00433631" w:rsidRDefault="00E2739E" w:rsidP="00166CD4">
      <w:pPr>
        <w:jc w:val="center"/>
        <w:rPr>
          <w:rFonts w:asciiTheme="minorHAnsi" w:hAnsiTheme="minorHAnsi"/>
          <w:sz w:val="24"/>
          <w:szCs w:val="24"/>
          <w:highlight w:val="yellow"/>
        </w:rPr>
      </w:pPr>
      <w:r>
        <w:rPr>
          <w:rFonts w:asciiTheme="minorHAnsi" w:hAnsiTheme="minorHAnsi"/>
          <w:noProof/>
          <w:sz w:val="24"/>
          <w:szCs w:val="24"/>
        </w:rPr>
        <w:drawing>
          <wp:inline distT="0" distB="0" distL="0" distR="0" wp14:anchorId="3CE8604E" wp14:editId="60022F24">
            <wp:extent cx="3721168" cy="47842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ots.2020-11-01.png"/>
                    <pic:cNvPicPr/>
                  </pic:nvPicPr>
                  <pic:blipFill>
                    <a:blip r:embed="rId13">
                      <a:extLst>
                        <a:ext uri="{28A0092B-C50C-407E-A947-70E740481C1C}">
                          <a14:useLocalDpi xmlns:a14="http://schemas.microsoft.com/office/drawing/2010/main" val="0"/>
                        </a:ext>
                      </a:extLst>
                    </a:blip>
                    <a:stretch>
                      <a:fillRect/>
                    </a:stretch>
                  </pic:blipFill>
                  <pic:spPr>
                    <a:xfrm>
                      <a:off x="0" y="0"/>
                      <a:ext cx="3726208" cy="4790727"/>
                    </a:xfrm>
                    <a:prstGeom prst="rect">
                      <a:avLst/>
                    </a:prstGeom>
                  </pic:spPr>
                </pic:pic>
              </a:graphicData>
            </a:graphic>
          </wp:inline>
        </w:drawing>
      </w:r>
    </w:p>
    <w:p w14:paraId="5E8FBCA4" w14:textId="6D54FA71" w:rsidR="006154F3" w:rsidRPr="00A77F55" w:rsidRDefault="00572EA9" w:rsidP="00DD55A4">
      <w:pPr>
        <w:rPr>
          <w:rFonts w:asciiTheme="minorHAnsi" w:hAnsiTheme="minorHAnsi"/>
          <w:szCs w:val="24"/>
        </w:rPr>
      </w:pPr>
      <w:r w:rsidRPr="00A77F55">
        <w:rPr>
          <w:rFonts w:asciiTheme="minorHAnsi" w:hAnsiTheme="minorHAnsi"/>
          <w:b/>
        </w:rPr>
        <w:lastRenderedPageBreak/>
        <w:t>Figure 1</w:t>
      </w:r>
      <w:r w:rsidRPr="00A77F55">
        <w:rPr>
          <w:rFonts w:asciiTheme="minorHAnsi" w:hAnsiTheme="minorHAnsi"/>
        </w:rPr>
        <w:t xml:space="preserve">. Noon air and sea surface temperature data summary. Light blue depicts the long-term (1971 – 2019) range of observations with years given for record highs and lows; dark blue shows the long-term range of averages for </w:t>
      </w:r>
      <w:r w:rsidR="00E2739E">
        <w:rPr>
          <w:rFonts w:asciiTheme="minorHAnsi" w:hAnsiTheme="minorHAnsi"/>
        </w:rPr>
        <w:t>October</w:t>
      </w:r>
      <w:r w:rsidRPr="00A77F55">
        <w:rPr>
          <w:rFonts w:asciiTheme="minorHAnsi" w:hAnsiTheme="minorHAnsi"/>
        </w:rPr>
        <w:t xml:space="preserve">. Orange depicts the range of current (2020) observations. Differences between the long-term and current means are shown in red if above normal, and blue if below normal. </w:t>
      </w:r>
      <w:r w:rsidRPr="00A77F55">
        <w:rPr>
          <w:rFonts w:asciiTheme="minorHAnsi" w:hAnsiTheme="minorHAnsi"/>
          <w:szCs w:val="24"/>
        </w:rPr>
        <w:t>Daily wind speed (color scale) and direction binned into sectors for morning, noon, and afternoon observations for this month. Larger bars indicate more wind from that direction.</w:t>
      </w:r>
    </w:p>
    <w:p w14:paraId="25309828" w14:textId="77777777" w:rsidR="0025746A" w:rsidRPr="00433631" w:rsidRDefault="0025746A" w:rsidP="00DD55A4">
      <w:pPr>
        <w:rPr>
          <w:rFonts w:asciiTheme="minorHAnsi" w:hAnsiTheme="minorHAnsi"/>
          <w:szCs w:val="24"/>
          <w:highlight w:val="yellow"/>
        </w:rPr>
      </w:pPr>
    </w:p>
    <w:p w14:paraId="730C40EA" w14:textId="228BFA11" w:rsidR="00D1763F" w:rsidRPr="00085994" w:rsidRDefault="00810BE6" w:rsidP="00085994">
      <w:pPr>
        <w:spacing w:after="240"/>
        <w:rPr>
          <w:rFonts w:asciiTheme="minorHAnsi" w:hAnsiTheme="minorHAnsi"/>
          <w:b/>
          <w:color w:val="005A9E"/>
          <w:sz w:val="32"/>
          <w:szCs w:val="32"/>
        </w:rPr>
      </w:pPr>
      <w:r w:rsidRPr="00085994">
        <w:rPr>
          <w:rFonts w:asciiTheme="minorHAnsi" w:hAnsiTheme="minorHAnsi"/>
          <w:b/>
          <w:color w:val="005A9E"/>
          <w:sz w:val="32"/>
          <w:szCs w:val="32"/>
        </w:rPr>
        <w:t>Oiled &amp; Entangled Wildlife</w:t>
      </w:r>
    </w:p>
    <w:p w14:paraId="0D2A1311" w14:textId="7AF077BD" w:rsidR="008E4223" w:rsidRDefault="00155A42" w:rsidP="00085994">
      <w:pPr>
        <w:rPr>
          <w:rFonts w:asciiTheme="minorHAnsi" w:hAnsiTheme="minorHAnsi"/>
          <w:sz w:val="24"/>
          <w:szCs w:val="24"/>
        </w:rPr>
      </w:pPr>
      <w:r>
        <w:rPr>
          <w:rFonts w:asciiTheme="minorHAnsi" w:hAnsiTheme="minorHAnsi"/>
          <w:sz w:val="24"/>
          <w:szCs w:val="24"/>
        </w:rPr>
        <w:t>Fifteen</w:t>
      </w:r>
      <w:r w:rsidR="008E4223" w:rsidRPr="00085994">
        <w:rPr>
          <w:rFonts w:asciiTheme="minorHAnsi" w:hAnsiTheme="minorHAnsi"/>
          <w:sz w:val="24"/>
          <w:szCs w:val="24"/>
        </w:rPr>
        <w:t xml:space="preserve"> </w:t>
      </w:r>
      <w:proofErr w:type="spellStart"/>
      <w:r w:rsidR="008E4223" w:rsidRPr="00085994">
        <w:rPr>
          <w:rFonts w:asciiTheme="minorHAnsi" w:hAnsiTheme="minorHAnsi"/>
          <w:sz w:val="24"/>
          <w:szCs w:val="24"/>
        </w:rPr>
        <w:t>Zalophus</w:t>
      </w:r>
      <w:proofErr w:type="spellEnd"/>
      <w:r w:rsidR="008E4223" w:rsidRPr="00085994">
        <w:rPr>
          <w:rFonts w:asciiTheme="minorHAnsi" w:hAnsiTheme="minorHAnsi"/>
          <w:sz w:val="24"/>
          <w:szCs w:val="24"/>
        </w:rPr>
        <w:t xml:space="preserve"> </w:t>
      </w:r>
      <w:r w:rsidR="00A14B0A">
        <w:rPr>
          <w:rFonts w:asciiTheme="minorHAnsi" w:hAnsiTheme="minorHAnsi"/>
          <w:sz w:val="24"/>
          <w:szCs w:val="24"/>
        </w:rPr>
        <w:t>(1 adul</w:t>
      </w:r>
      <w:r>
        <w:rPr>
          <w:rFonts w:asciiTheme="minorHAnsi" w:hAnsiTheme="minorHAnsi"/>
          <w:sz w:val="24"/>
          <w:szCs w:val="24"/>
        </w:rPr>
        <w:t>t male, 4 adult females, 2 sub-adult males, and 8</w:t>
      </w:r>
      <w:r w:rsidR="00A14B0A">
        <w:rPr>
          <w:rFonts w:asciiTheme="minorHAnsi" w:hAnsiTheme="minorHAnsi"/>
          <w:sz w:val="24"/>
          <w:szCs w:val="24"/>
        </w:rPr>
        <w:t xml:space="preserve"> immatures</w:t>
      </w:r>
      <w:r w:rsidR="000F3EC9">
        <w:rPr>
          <w:rFonts w:asciiTheme="minorHAnsi" w:hAnsiTheme="minorHAnsi"/>
          <w:sz w:val="24"/>
          <w:szCs w:val="24"/>
        </w:rPr>
        <w:t xml:space="preserve">) </w:t>
      </w:r>
      <w:r w:rsidR="008E4223" w:rsidRPr="00085994">
        <w:rPr>
          <w:rFonts w:asciiTheme="minorHAnsi" w:hAnsiTheme="minorHAnsi"/>
          <w:sz w:val="24"/>
          <w:szCs w:val="24"/>
        </w:rPr>
        <w:t>were seen with monofilament</w:t>
      </w:r>
      <w:r w:rsidR="00A14B0A">
        <w:rPr>
          <w:rFonts w:asciiTheme="minorHAnsi" w:hAnsiTheme="minorHAnsi"/>
          <w:sz w:val="24"/>
          <w:szCs w:val="24"/>
        </w:rPr>
        <w:t>, packing strap,</w:t>
      </w:r>
      <w:r w:rsidR="008E4223" w:rsidRPr="00085994">
        <w:rPr>
          <w:rFonts w:asciiTheme="minorHAnsi" w:hAnsiTheme="minorHAnsi"/>
          <w:sz w:val="24"/>
          <w:szCs w:val="24"/>
        </w:rPr>
        <w:t xml:space="preserve"> </w:t>
      </w:r>
      <w:r w:rsidR="000F3EC9">
        <w:rPr>
          <w:rFonts w:asciiTheme="minorHAnsi" w:hAnsiTheme="minorHAnsi"/>
          <w:sz w:val="24"/>
          <w:szCs w:val="24"/>
        </w:rPr>
        <w:t xml:space="preserve">or unknown material </w:t>
      </w:r>
      <w:r w:rsidR="008E4223" w:rsidRPr="00085994">
        <w:rPr>
          <w:rFonts w:asciiTheme="minorHAnsi" w:hAnsiTheme="minorHAnsi"/>
          <w:sz w:val="24"/>
          <w:szCs w:val="24"/>
        </w:rPr>
        <w:t>embedded tightly around the</w:t>
      </w:r>
      <w:r w:rsidR="000F3EC9">
        <w:rPr>
          <w:rFonts w:asciiTheme="minorHAnsi" w:hAnsiTheme="minorHAnsi"/>
          <w:sz w:val="24"/>
          <w:szCs w:val="24"/>
        </w:rPr>
        <w:t>ir</w:t>
      </w:r>
      <w:r w:rsidR="008E4223" w:rsidRPr="00085994">
        <w:rPr>
          <w:rFonts w:asciiTheme="minorHAnsi" w:hAnsiTheme="minorHAnsi"/>
          <w:sz w:val="24"/>
          <w:szCs w:val="24"/>
        </w:rPr>
        <w:t xml:space="preserve"> neck</w:t>
      </w:r>
      <w:r w:rsidR="000F3EC9">
        <w:rPr>
          <w:rFonts w:asciiTheme="minorHAnsi" w:hAnsiTheme="minorHAnsi"/>
          <w:sz w:val="24"/>
          <w:szCs w:val="24"/>
        </w:rPr>
        <w:t>s</w:t>
      </w:r>
      <w:r w:rsidR="008E4223" w:rsidRPr="00085994">
        <w:rPr>
          <w:rFonts w:asciiTheme="minorHAnsi" w:hAnsiTheme="minorHAnsi"/>
          <w:sz w:val="24"/>
          <w:szCs w:val="24"/>
        </w:rPr>
        <w:t>.</w:t>
      </w:r>
      <w:r w:rsidR="00A14B0A">
        <w:rPr>
          <w:rFonts w:asciiTheme="minorHAnsi" w:hAnsiTheme="minorHAnsi"/>
          <w:sz w:val="24"/>
          <w:szCs w:val="24"/>
        </w:rPr>
        <w:t xml:space="preserve"> </w:t>
      </w:r>
      <w:r>
        <w:rPr>
          <w:rFonts w:asciiTheme="minorHAnsi" w:hAnsiTheme="minorHAnsi"/>
          <w:sz w:val="24"/>
          <w:szCs w:val="24"/>
        </w:rPr>
        <w:t>Three Western Gulls (1 adult and 2 immatures) were seen to be entangled in various materials. One had a fishing lure hook embedded in its bill and foot, which we removed from the bird.</w:t>
      </w:r>
    </w:p>
    <w:p w14:paraId="4EB7F294" w14:textId="77777777" w:rsidR="00E2739E" w:rsidRDefault="00E2739E" w:rsidP="00085994">
      <w:pPr>
        <w:rPr>
          <w:rFonts w:asciiTheme="minorHAnsi" w:hAnsiTheme="minorHAnsi"/>
          <w:sz w:val="24"/>
          <w:szCs w:val="24"/>
        </w:rPr>
      </w:pPr>
    </w:p>
    <w:p w14:paraId="01E201F1" w14:textId="5135DABD" w:rsidR="00E2739E" w:rsidRDefault="00E2739E" w:rsidP="00085994">
      <w:pPr>
        <w:rPr>
          <w:rFonts w:asciiTheme="minorHAnsi" w:hAnsiTheme="minorHAnsi"/>
          <w:sz w:val="24"/>
          <w:szCs w:val="24"/>
        </w:rPr>
      </w:pPr>
      <w:r>
        <w:rPr>
          <w:rFonts w:asciiTheme="minorHAnsi" w:hAnsiTheme="minorHAnsi"/>
          <w:sz w:val="24"/>
          <w:szCs w:val="24"/>
        </w:rPr>
        <w:t>No oiled wildlife were observed this month.</w:t>
      </w:r>
    </w:p>
    <w:p w14:paraId="7E6D0D43" w14:textId="762E8026" w:rsidR="00326473" w:rsidRPr="00155A42" w:rsidRDefault="00326473" w:rsidP="00155A42">
      <w:pPr>
        <w:rPr>
          <w:rFonts w:asciiTheme="minorHAnsi" w:hAnsiTheme="minorHAnsi"/>
          <w:b/>
          <w:color w:val="005A9E"/>
          <w:sz w:val="24"/>
          <w:szCs w:val="32"/>
        </w:rPr>
      </w:pPr>
    </w:p>
    <w:p w14:paraId="134C7D25" w14:textId="611C8E89" w:rsidR="00A87B96" w:rsidRPr="002D7F94" w:rsidRDefault="00810BE6" w:rsidP="006948B5">
      <w:pPr>
        <w:rPr>
          <w:rFonts w:asciiTheme="minorHAnsi" w:hAnsiTheme="minorHAnsi"/>
          <w:b/>
          <w:color w:val="005A9E"/>
          <w:sz w:val="32"/>
          <w:szCs w:val="32"/>
        </w:rPr>
      </w:pPr>
      <w:r w:rsidRPr="002D7F94">
        <w:rPr>
          <w:rFonts w:asciiTheme="minorHAnsi" w:hAnsiTheme="minorHAnsi"/>
          <w:b/>
          <w:color w:val="005A9E"/>
          <w:sz w:val="32"/>
          <w:szCs w:val="32"/>
        </w:rPr>
        <w:t>Breeding Birds</w:t>
      </w:r>
    </w:p>
    <w:p w14:paraId="47C0FA34" w14:textId="4D7731A4" w:rsidR="00D76E20" w:rsidRPr="00A6762F" w:rsidRDefault="00810BE6" w:rsidP="006948B5">
      <w:pPr>
        <w:spacing w:before="240"/>
        <w:rPr>
          <w:rFonts w:asciiTheme="minorHAnsi" w:hAnsiTheme="minorHAnsi"/>
          <w:sz w:val="24"/>
          <w:szCs w:val="24"/>
        </w:rPr>
      </w:pPr>
      <w:r w:rsidRPr="00A6762F">
        <w:rPr>
          <w:rFonts w:asciiTheme="minorHAnsi" w:hAnsiTheme="minorHAnsi"/>
          <w:b/>
          <w:sz w:val="24"/>
          <w:szCs w:val="24"/>
        </w:rPr>
        <w:t>Storm-</w:t>
      </w:r>
      <w:r w:rsidR="00473636" w:rsidRPr="00A6762F">
        <w:rPr>
          <w:rFonts w:asciiTheme="minorHAnsi" w:hAnsiTheme="minorHAnsi"/>
          <w:b/>
          <w:sz w:val="24"/>
          <w:szCs w:val="24"/>
        </w:rPr>
        <w:t>p</w:t>
      </w:r>
      <w:r w:rsidRPr="00A6762F">
        <w:rPr>
          <w:rFonts w:asciiTheme="minorHAnsi" w:hAnsiTheme="minorHAnsi"/>
          <w:b/>
          <w:sz w:val="24"/>
          <w:szCs w:val="24"/>
        </w:rPr>
        <w:t xml:space="preserve">etrels </w:t>
      </w:r>
      <w:r w:rsidRPr="00A6762F">
        <w:rPr>
          <w:rFonts w:asciiTheme="minorHAnsi" w:hAnsiTheme="minorHAnsi"/>
          <w:sz w:val="24"/>
          <w:szCs w:val="24"/>
        </w:rPr>
        <w:t>–</w:t>
      </w:r>
      <w:r w:rsidR="00CE7727" w:rsidRPr="00A6762F">
        <w:rPr>
          <w:rFonts w:asciiTheme="minorHAnsi" w:hAnsiTheme="minorHAnsi"/>
          <w:sz w:val="24"/>
          <w:szCs w:val="24"/>
        </w:rPr>
        <w:t xml:space="preserve"> </w:t>
      </w:r>
      <w:r w:rsidR="00A6762F" w:rsidRPr="00A6762F">
        <w:rPr>
          <w:rFonts w:asciiTheme="minorHAnsi" w:hAnsiTheme="minorHAnsi"/>
          <w:sz w:val="24"/>
          <w:szCs w:val="24"/>
        </w:rPr>
        <w:t xml:space="preserve">At </w:t>
      </w:r>
      <w:r w:rsidR="00D76E20" w:rsidRPr="00A6762F">
        <w:rPr>
          <w:rFonts w:asciiTheme="minorHAnsi" w:hAnsiTheme="minorHAnsi"/>
          <w:sz w:val="24"/>
          <w:szCs w:val="24"/>
        </w:rPr>
        <w:t>t</w:t>
      </w:r>
      <w:r w:rsidR="00A6762F" w:rsidRPr="00A6762F">
        <w:rPr>
          <w:rFonts w:asciiTheme="minorHAnsi" w:hAnsiTheme="minorHAnsi"/>
          <w:sz w:val="24"/>
          <w:szCs w:val="24"/>
        </w:rPr>
        <w:t>he beginning</w:t>
      </w:r>
      <w:r w:rsidR="00245AE8" w:rsidRPr="00A6762F">
        <w:rPr>
          <w:rFonts w:asciiTheme="minorHAnsi" w:hAnsiTheme="minorHAnsi"/>
          <w:sz w:val="24"/>
          <w:szCs w:val="24"/>
        </w:rPr>
        <w:t xml:space="preserve"> of the month, </w:t>
      </w:r>
      <w:r w:rsidR="00153E24">
        <w:rPr>
          <w:rFonts w:asciiTheme="minorHAnsi" w:hAnsiTheme="minorHAnsi"/>
          <w:sz w:val="24"/>
          <w:szCs w:val="24"/>
        </w:rPr>
        <w:t>20</w:t>
      </w:r>
      <w:r w:rsidR="00245AE8" w:rsidRPr="00A6762F">
        <w:rPr>
          <w:rFonts w:asciiTheme="minorHAnsi" w:hAnsiTheme="minorHAnsi"/>
          <w:sz w:val="24"/>
          <w:szCs w:val="24"/>
        </w:rPr>
        <w:t xml:space="preserve"> </w:t>
      </w:r>
      <w:r w:rsidR="00D76E20" w:rsidRPr="00A6762F">
        <w:rPr>
          <w:rFonts w:asciiTheme="minorHAnsi" w:hAnsiTheme="minorHAnsi"/>
          <w:sz w:val="24"/>
          <w:szCs w:val="24"/>
        </w:rPr>
        <w:t>Ashy sites</w:t>
      </w:r>
      <w:r w:rsidR="00A6762F" w:rsidRPr="00A6762F">
        <w:rPr>
          <w:rFonts w:asciiTheme="minorHAnsi" w:hAnsiTheme="minorHAnsi"/>
          <w:sz w:val="24"/>
          <w:szCs w:val="24"/>
        </w:rPr>
        <w:t xml:space="preserve"> were active with chicks and still being followed from the previous month. </w:t>
      </w:r>
      <w:r w:rsidR="00153E24">
        <w:rPr>
          <w:rFonts w:asciiTheme="minorHAnsi" w:hAnsiTheme="minorHAnsi"/>
          <w:sz w:val="24"/>
          <w:szCs w:val="24"/>
        </w:rPr>
        <w:t>Of these 20 nests, 18 fledged and 0</w:t>
      </w:r>
      <w:r w:rsidR="00A6762F" w:rsidRPr="00A6762F">
        <w:rPr>
          <w:rFonts w:asciiTheme="minorHAnsi" w:hAnsiTheme="minorHAnsi"/>
          <w:sz w:val="24"/>
          <w:szCs w:val="24"/>
        </w:rPr>
        <w:t xml:space="preserve"> failed b</w:t>
      </w:r>
      <w:r w:rsidR="00153E24">
        <w:rPr>
          <w:rFonts w:asciiTheme="minorHAnsi" w:hAnsiTheme="minorHAnsi"/>
          <w:sz w:val="24"/>
          <w:szCs w:val="24"/>
        </w:rPr>
        <w:t>y the end of the month, while 2</w:t>
      </w:r>
      <w:r w:rsidR="00A6762F" w:rsidRPr="00A6762F">
        <w:rPr>
          <w:rFonts w:asciiTheme="minorHAnsi" w:hAnsiTheme="minorHAnsi"/>
          <w:sz w:val="24"/>
          <w:szCs w:val="24"/>
        </w:rPr>
        <w:t xml:space="preserve"> were</w:t>
      </w:r>
      <w:r w:rsidR="00153E24">
        <w:rPr>
          <w:rFonts w:asciiTheme="minorHAnsi" w:hAnsiTheme="minorHAnsi"/>
          <w:sz w:val="24"/>
          <w:szCs w:val="24"/>
        </w:rPr>
        <w:t xml:space="preserve"> still being monitored into Novem</w:t>
      </w:r>
      <w:r w:rsidR="00A6762F" w:rsidRPr="00A6762F">
        <w:rPr>
          <w:rFonts w:asciiTheme="minorHAnsi" w:hAnsiTheme="minorHAnsi"/>
          <w:sz w:val="24"/>
          <w:szCs w:val="24"/>
        </w:rPr>
        <w:t>ber.</w:t>
      </w:r>
      <w:r w:rsidR="00113D54">
        <w:rPr>
          <w:rFonts w:asciiTheme="minorHAnsi" w:hAnsiTheme="minorHAnsi"/>
          <w:sz w:val="24"/>
          <w:szCs w:val="24"/>
        </w:rPr>
        <w:t xml:space="preserve"> The one </w:t>
      </w:r>
      <w:r w:rsidR="00153E24">
        <w:rPr>
          <w:rFonts w:asciiTheme="minorHAnsi" w:hAnsiTheme="minorHAnsi"/>
          <w:sz w:val="24"/>
          <w:szCs w:val="24"/>
        </w:rPr>
        <w:t xml:space="preserve">monitored </w:t>
      </w:r>
      <w:r w:rsidR="00DD5705">
        <w:rPr>
          <w:rFonts w:asciiTheme="minorHAnsi" w:hAnsiTheme="minorHAnsi"/>
          <w:sz w:val="24"/>
          <w:szCs w:val="24"/>
        </w:rPr>
        <w:t xml:space="preserve">breeding site in the Ashy Castle </w:t>
      </w:r>
      <w:r w:rsidR="00153E24">
        <w:rPr>
          <w:rFonts w:asciiTheme="minorHAnsi" w:hAnsiTheme="minorHAnsi"/>
          <w:sz w:val="24"/>
          <w:szCs w:val="24"/>
        </w:rPr>
        <w:t>fledged mid-month</w:t>
      </w:r>
      <w:r w:rsidR="00DD5705">
        <w:rPr>
          <w:rFonts w:asciiTheme="minorHAnsi" w:hAnsiTheme="minorHAnsi"/>
          <w:sz w:val="24"/>
          <w:szCs w:val="24"/>
        </w:rPr>
        <w:t xml:space="preserve">. </w:t>
      </w:r>
      <w:r w:rsidR="00153E24">
        <w:rPr>
          <w:rFonts w:asciiTheme="minorHAnsi" w:hAnsiTheme="minorHAnsi"/>
          <w:sz w:val="24"/>
          <w:szCs w:val="24"/>
        </w:rPr>
        <w:t>On the 25</w:t>
      </w:r>
      <w:r w:rsidR="00153E24" w:rsidRPr="00153E24">
        <w:rPr>
          <w:rFonts w:asciiTheme="minorHAnsi" w:hAnsiTheme="minorHAnsi"/>
          <w:sz w:val="24"/>
          <w:szCs w:val="24"/>
          <w:vertAlign w:val="superscript"/>
        </w:rPr>
        <w:t>th</w:t>
      </w:r>
      <w:r w:rsidR="00153E24">
        <w:rPr>
          <w:rFonts w:asciiTheme="minorHAnsi" w:hAnsiTheme="minorHAnsi"/>
          <w:sz w:val="24"/>
          <w:szCs w:val="24"/>
        </w:rPr>
        <w:t>, a</w:t>
      </w:r>
      <w:r w:rsidR="00AF4340">
        <w:rPr>
          <w:rFonts w:asciiTheme="minorHAnsi" w:hAnsiTheme="minorHAnsi"/>
          <w:sz w:val="24"/>
          <w:szCs w:val="24"/>
        </w:rPr>
        <w:t>nother</w:t>
      </w:r>
      <w:r w:rsidR="00153E24">
        <w:rPr>
          <w:rFonts w:asciiTheme="minorHAnsi" w:hAnsiTheme="minorHAnsi"/>
          <w:sz w:val="24"/>
          <w:szCs w:val="24"/>
        </w:rPr>
        <w:t xml:space="preserve"> chick was heard begging from the north corner of the Ashy Castle, but it could not be located. </w:t>
      </w:r>
      <w:r w:rsidR="00DD5705">
        <w:rPr>
          <w:rFonts w:asciiTheme="minorHAnsi" w:hAnsiTheme="minorHAnsi"/>
          <w:sz w:val="24"/>
          <w:szCs w:val="24"/>
        </w:rPr>
        <w:t>No Leach’s sites were active this month.</w:t>
      </w:r>
    </w:p>
    <w:p w14:paraId="310EEDC2" w14:textId="03676382" w:rsidR="00736A1A" w:rsidRPr="00B737BE" w:rsidRDefault="00736A1A" w:rsidP="00827331">
      <w:pPr>
        <w:rPr>
          <w:rFonts w:asciiTheme="minorHAnsi" w:hAnsiTheme="minorHAnsi"/>
          <w:sz w:val="24"/>
          <w:szCs w:val="24"/>
          <w:highlight w:val="yellow"/>
        </w:rPr>
      </w:pPr>
    </w:p>
    <w:p w14:paraId="064652DF" w14:textId="33B30478" w:rsidR="00473636" w:rsidRDefault="5E3300C3" w:rsidP="5E3300C3">
      <w:pPr>
        <w:rPr>
          <w:rFonts w:asciiTheme="minorHAnsi" w:hAnsiTheme="minorHAnsi"/>
          <w:sz w:val="24"/>
          <w:szCs w:val="24"/>
        </w:rPr>
      </w:pPr>
      <w:r w:rsidRPr="5E3300C3">
        <w:rPr>
          <w:rFonts w:asciiTheme="minorHAnsi" w:hAnsiTheme="minorHAnsi"/>
          <w:b/>
          <w:bCs/>
          <w:sz w:val="24"/>
          <w:szCs w:val="24"/>
        </w:rPr>
        <w:t xml:space="preserve">Brandt’s Cormorant </w:t>
      </w:r>
      <w:r w:rsidRPr="5E3300C3">
        <w:rPr>
          <w:rFonts w:asciiTheme="minorHAnsi" w:hAnsiTheme="minorHAnsi"/>
          <w:sz w:val="24"/>
          <w:szCs w:val="24"/>
        </w:rPr>
        <w:t>–</w:t>
      </w:r>
      <w:r w:rsidR="00155A42">
        <w:rPr>
          <w:rFonts w:asciiTheme="minorHAnsi" w:hAnsiTheme="minorHAnsi"/>
          <w:sz w:val="24"/>
          <w:szCs w:val="24"/>
        </w:rPr>
        <w:t xml:space="preserve"> </w:t>
      </w:r>
      <w:r w:rsidR="004F66B5">
        <w:rPr>
          <w:rFonts w:asciiTheme="minorHAnsi" w:hAnsiTheme="minorHAnsi"/>
          <w:sz w:val="24"/>
          <w:szCs w:val="24"/>
        </w:rPr>
        <w:t>A few thousand b</w:t>
      </w:r>
      <w:r w:rsidR="00155A42">
        <w:rPr>
          <w:rFonts w:asciiTheme="minorHAnsi" w:hAnsiTheme="minorHAnsi"/>
          <w:sz w:val="24"/>
          <w:szCs w:val="24"/>
        </w:rPr>
        <w:t xml:space="preserve">irds were observed </w:t>
      </w:r>
      <w:r w:rsidR="00ED2FD5">
        <w:rPr>
          <w:rFonts w:asciiTheme="minorHAnsi" w:hAnsiTheme="minorHAnsi"/>
          <w:sz w:val="24"/>
          <w:szCs w:val="24"/>
        </w:rPr>
        <w:t xml:space="preserve">daily </w:t>
      </w:r>
      <w:r w:rsidR="00155A42">
        <w:rPr>
          <w:rFonts w:asciiTheme="minorHAnsi" w:hAnsiTheme="minorHAnsi"/>
          <w:sz w:val="24"/>
          <w:szCs w:val="24"/>
        </w:rPr>
        <w:t>either roosting on</w:t>
      </w:r>
      <w:r w:rsidR="00B970CA">
        <w:rPr>
          <w:rFonts w:asciiTheme="minorHAnsi" w:hAnsiTheme="minorHAnsi"/>
          <w:sz w:val="24"/>
          <w:szCs w:val="24"/>
        </w:rPr>
        <w:t xml:space="preserve"> </w:t>
      </w:r>
      <w:r w:rsidR="00155A42">
        <w:rPr>
          <w:rFonts w:asciiTheme="minorHAnsi" w:hAnsiTheme="minorHAnsi"/>
          <w:sz w:val="24"/>
          <w:szCs w:val="24"/>
        </w:rPr>
        <w:t xml:space="preserve">offshore islets or </w:t>
      </w:r>
      <w:r w:rsidR="004F66B5">
        <w:rPr>
          <w:rFonts w:asciiTheme="minorHAnsi" w:hAnsiTheme="minorHAnsi"/>
          <w:sz w:val="24"/>
          <w:szCs w:val="24"/>
        </w:rPr>
        <w:t>feeding on the ocean</w:t>
      </w:r>
      <w:r w:rsidR="009E656B">
        <w:rPr>
          <w:rFonts w:asciiTheme="minorHAnsi" w:hAnsiTheme="minorHAnsi"/>
          <w:sz w:val="24"/>
          <w:szCs w:val="24"/>
        </w:rPr>
        <w:t>.</w:t>
      </w:r>
    </w:p>
    <w:p w14:paraId="319F22B8" w14:textId="77777777" w:rsidR="00BA6670" w:rsidRPr="00B737BE" w:rsidRDefault="00BA6670" w:rsidP="00BA6670">
      <w:pPr>
        <w:rPr>
          <w:rFonts w:asciiTheme="minorHAnsi" w:hAnsiTheme="minorHAnsi"/>
          <w:sz w:val="24"/>
          <w:szCs w:val="24"/>
          <w:highlight w:val="yellow"/>
        </w:rPr>
      </w:pPr>
    </w:p>
    <w:p w14:paraId="08E667A7" w14:textId="52D41F9C" w:rsidR="008F208F" w:rsidRPr="00BA6670" w:rsidRDefault="00F9424F" w:rsidP="00B55041">
      <w:pPr>
        <w:rPr>
          <w:rFonts w:asciiTheme="minorHAnsi" w:hAnsiTheme="minorHAnsi"/>
          <w:sz w:val="24"/>
          <w:szCs w:val="24"/>
        </w:rPr>
      </w:pPr>
      <w:r w:rsidRPr="00BA6670">
        <w:rPr>
          <w:rFonts w:asciiTheme="minorHAnsi" w:hAnsiTheme="minorHAnsi"/>
          <w:b/>
          <w:sz w:val="24"/>
          <w:szCs w:val="24"/>
        </w:rPr>
        <w:t>Pelagic</w:t>
      </w:r>
      <w:r w:rsidR="007430A5" w:rsidRPr="00BA6670">
        <w:rPr>
          <w:rFonts w:asciiTheme="minorHAnsi" w:hAnsiTheme="minorHAnsi"/>
          <w:b/>
          <w:sz w:val="24"/>
          <w:szCs w:val="24"/>
        </w:rPr>
        <w:t xml:space="preserve"> Cormorant </w:t>
      </w:r>
      <w:r w:rsidRPr="00BA6670">
        <w:rPr>
          <w:rFonts w:asciiTheme="minorHAnsi" w:hAnsiTheme="minorHAnsi"/>
          <w:sz w:val="24"/>
          <w:szCs w:val="24"/>
        </w:rPr>
        <w:t>–</w:t>
      </w:r>
      <w:r w:rsidR="009E656B">
        <w:rPr>
          <w:rFonts w:asciiTheme="minorHAnsi" w:hAnsiTheme="minorHAnsi"/>
          <w:sz w:val="24"/>
          <w:szCs w:val="24"/>
        </w:rPr>
        <w:t xml:space="preserve"> Approximately a hundred</w:t>
      </w:r>
      <w:r w:rsidR="00BA6670">
        <w:rPr>
          <w:rFonts w:asciiTheme="minorHAnsi" w:hAnsiTheme="minorHAnsi"/>
          <w:sz w:val="24"/>
          <w:szCs w:val="24"/>
        </w:rPr>
        <w:t xml:space="preserve"> birds were observed daily roosting on cliffs.</w:t>
      </w:r>
    </w:p>
    <w:p w14:paraId="2AC92D63" w14:textId="6848439A" w:rsidR="00F9424F" w:rsidRPr="003F12FC" w:rsidRDefault="5E3300C3" w:rsidP="5E3300C3">
      <w:pPr>
        <w:rPr>
          <w:rFonts w:asciiTheme="minorHAnsi" w:hAnsiTheme="minorHAnsi"/>
          <w:b/>
          <w:bCs/>
          <w:sz w:val="24"/>
          <w:szCs w:val="24"/>
        </w:rPr>
      </w:pPr>
      <w:r w:rsidRPr="003F12FC">
        <w:rPr>
          <w:rFonts w:asciiTheme="minorHAnsi" w:hAnsiTheme="minorHAnsi"/>
          <w:sz w:val="24"/>
          <w:szCs w:val="24"/>
        </w:rPr>
        <w:t xml:space="preserve"> </w:t>
      </w:r>
    </w:p>
    <w:p w14:paraId="63B22FB0" w14:textId="706FE384" w:rsidR="008F208F" w:rsidRPr="00FD4238" w:rsidRDefault="00E34D9F" w:rsidP="00935DFE">
      <w:pPr>
        <w:rPr>
          <w:rFonts w:asciiTheme="minorHAnsi" w:hAnsiTheme="minorHAnsi"/>
          <w:sz w:val="24"/>
          <w:szCs w:val="24"/>
        </w:rPr>
      </w:pPr>
      <w:r w:rsidRPr="00FD4238">
        <w:rPr>
          <w:rFonts w:asciiTheme="minorHAnsi" w:hAnsiTheme="minorHAnsi"/>
          <w:b/>
          <w:sz w:val="24"/>
          <w:szCs w:val="24"/>
        </w:rPr>
        <w:t>Double</w:t>
      </w:r>
      <w:r w:rsidR="00CF629E" w:rsidRPr="00FD4238">
        <w:rPr>
          <w:rFonts w:asciiTheme="minorHAnsi" w:hAnsiTheme="minorHAnsi"/>
          <w:b/>
          <w:sz w:val="24"/>
          <w:szCs w:val="24"/>
        </w:rPr>
        <w:t>-c</w:t>
      </w:r>
      <w:r w:rsidRPr="00FD4238">
        <w:rPr>
          <w:rFonts w:asciiTheme="minorHAnsi" w:hAnsiTheme="minorHAnsi"/>
          <w:b/>
          <w:sz w:val="24"/>
          <w:szCs w:val="24"/>
        </w:rPr>
        <w:t xml:space="preserve">rested </w:t>
      </w:r>
      <w:r w:rsidR="00810BE6" w:rsidRPr="00FD4238">
        <w:rPr>
          <w:rFonts w:asciiTheme="minorHAnsi" w:hAnsiTheme="minorHAnsi"/>
          <w:b/>
          <w:sz w:val="24"/>
          <w:szCs w:val="24"/>
        </w:rPr>
        <w:t>Cormorant</w:t>
      </w:r>
      <w:r w:rsidR="00810BE6" w:rsidRPr="00FD4238">
        <w:rPr>
          <w:rFonts w:asciiTheme="minorHAnsi" w:hAnsiTheme="minorHAnsi"/>
          <w:sz w:val="24"/>
          <w:szCs w:val="24"/>
        </w:rPr>
        <w:t xml:space="preserve"> –</w:t>
      </w:r>
      <w:r w:rsidR="00022881" w:rsidRPr="00FD4238">
        <w:rPr>
          <w:rFonts w:asciiTheme="minorHAnsi" w:hAnsiTheme="minorHAnsi"/>
          <w:sz w:val="24"/>
          <w:szCs w:val="24"/>
        </w:rPr>
        <w:t xml:space="preserve"> </w:t>
      </w:r>
      <w:r w:rsidR="004F66B5">
        <w:rPr>
          <w:rFonts w:asciiTheme="minorHAnsi" w:hAnsiTheme="minorHAnsi"/>
          <w:sz w:val="24"/>
          <w:szCs w:val="24"/>
        </w:rPr>
        <w:t>This species was last seen on 7 Oct.</w:t>
      </w:r>
    </w:p>
    <w:p w14:paraId="35CB32A2" w14:textId="77777777" w:rsidR="00DD55A4" w:rsidRPr="00B737BE" w:rsidRDefault="00DD55A4" w:rsidP="00FC266A">
      <w:pPr>
        <w:rPr>
          <w:rFonts w:asciiTheme="minorHAnsi" w:hAnsiTheme="minorHAnsi"/>
          <w:sz w:val="24"/>
          <w:szCs w:val="24"/>
          <w:highlight w:val="yellow"/>
        </w:rPr>
      </w:pPr>
    </w:p>
    <w:p w14:paraId="2519DDE4" w14:textId="6E184243" w:rsidR="00022881" w:rsidRPr="00B737BE" w:rsidRDefault="5E3300C3" w:rsidP="5E3300C3">
      <w:pPr>
        <w:rPr>
          <w:rFonts w:asciiTheme="minorHAnsi" w:hAnsiTheme="minorHAnsi"/>
          <w:sz w:val="24"/>
          <w:szCs w:val="24"/>
          <w:highlight w:val="yellow"/>
        </w:rPr>
      </w:pPr>
      <w:r w:rsidRPr="5E3300C3">
        <w:rPr>
          <w:rFonts w:asciiTheme="minorHAnsi" w:hAnsiTheme="minorHAnsi"/>
          <w:b/>
          <w:bCs/>
          <w:sz w:val="24"/>
          <w:szCs w:val="24"/>
        </w:rPr>
        <w:t>Western Gull</w:t>
      </w:r>
      <w:r w:rsidRPr="5E3300C3">
        <w:rPr>
          <w:rFonts w:asciiTheme="minorHAnsi" w:hAnsiTheme="minorHAnsi"/>
          <w:sz w:val="24"/>
          <w:szCs w:val="24"/>
        </w:rPr>
        <w:t xml:space="preserve"> –</w:t>
      </w:r>
      <w:r w:rsidR="004F66B5">
        <w:rPr>
          <w:rFonts w:asciiTheme="minorHAnsi" w:hAnsiTheme="minorHAnsi"/>
          <w:sz w:val="24"/>
          <w:szCs w:val="24"/>
        </w:rPr>
        <w:t xml:space="preserve"> A few thousand birds were observed </w:t>
      </w:r>
      <w:r w:rsidR="00ED2FD5">
        <w:rPr>
          <w:rFonts w:asciiTheme="minorHAnsi" w:hAnsiTheme="minorHAnsi"/>
          <w:sz w:val="24"/>
          <w:szCs w:val="24"/>
        </w:rPr>
        <w:t xml:space="preserve">daily </w:t>
      </w:r>
      <w:r w:rsidR="004F66B5">
        <w:rPr>
          <w:rFonts w:asciiTheme="minorHAnsi" w:hAnsiTheme="minorHAnsi"/>
          <w:sz w:val="24"/>
          <w:szCs w:val="24"/>
        </w:rPr>
        <w:t>either roosting on the island or feeding on the ocean.</w:t>
      </w:r>
    </w:p>
    <w:p w14:paraId="3400FDEB" w14:textId="77777777" w:rsidR="00022881" w:rsidRPr="00B737BE" w:rsidRDefault="00022881" w:rsidP="008448FF">
      <w:pPr>
        <w:rPr>
          <w:rFonts w:asciiTheme="minorHAnsi" w:hAnsiTheme="minorHAnsi"/>
          <w:sz w:val="24"/>
          <w:szCs w:val="24"/>
          <w:highlight w:val="yellow"/>
        </w:rPr>
      </w:pPr>
    </w:p>
    <w:p w14:paraId="50041431" w14:textId="6E4F2E13" w:rsidR="00356170" w:rsidRPr="00FD4238" w:rsidRDefault="00810BE6" w:rsidP="00410B24">
      <w:pPr>
        <w:rPr>
          <w:rFonts w:asciiTheme="minorHAnsi" w:hAnsiTheme="minorHAnsi"/>
          <w:sz w:val="24"/>
          <w:szCs w:val="24"/>
        </w:rPr>
      </w:pPr>
      <w:r w:rsidRPr="00FD4238">
        <w:rPr>
          <w:rFonts w:asciiTheme="minorHAnsi" w:hAnsiTheme="minorHAnsi"/>
          <w:b/>
          <w:sz w:val="24"/>
          <w:szCs w:val="24"/>
        </w:rPr>
        <w:t xml:space="preserve">California Gulls </w:t>
      </w:r>
      <w:r w:rsidR="004A3C38" w:rsidRPr="00FD4238">
        <w:rPr>
          <w:rFonts w:asciiTheme="minorHAnsi" w:hAnsiTheme="minorHAnsi"/>
          <w:sz w:val="24"/>
          <w:szCs w:val="24"/>
        </w:rPr>
        <w:t>–</w:t>
      </w:r>
      <w:r w:rsidR="00772912" w:rsidRPr="00FD4238">
        <w:rPr>
          <w:rFonts w:asciiTheme="minorHAnsi" w:hAnsiTheme="minorHAnsi"/>
          <w:sz w:val="24"/>
          <w:szCs w:val="24"/>
        </w:rPr>
        <w:t xml:space="preserve"> </w:t>
      </w:r>
      <w:r w:rsidR="004F66B5">
        <w:rPr>
          <w:rFonts w:asciiTheme="minorHAnsi" w:hAnsiTheme="minorHAnsi"/>
          <w:sz w:val="24"/>
          <w:szCs w:val="24"/>
        </w:rPr>
        <w:t>Numbers of migrants roosting on the island remained high this month.</w:t>
      </w:r>
    </w:p>
    <w:p w14:paraId="3A43C7DD" w14:textId="77777777" w:rsidR="00DD55A4" w:rsidRPr="00B737BE" w:rsidRDefault="00DD55A4" w:rsidP="00DD55A4">
      <w:pPr>
        <w:ind w:left="720" w:hanging="720"/>
        <w:rPr>
          <w:rFonts w:asciiTheme="minorHAnsi" w:hAnsiTheme="minorHAnsi"/>
          <w:sz w:val="24"/>
          <w:szCs w:val="24"/>
          <w:highlight w:val="yellow"/>
        </w:rPr>
      </w:pPr>
    </w:p>
    <w:p w14:paraId="59C9BE0C" w14:textId="26874E04" w:rsidR="00C1767A" w:rsidRPr="00FD4238" w:rsidRDefault="00810BE6" w:rsidP="00FD4238">
      <w:pPr>
        <w:rPr>
          <w:rFonts w:asciiTheme="minorHAnsi" w:hAnsiTheme="minorHAnsi"/>
          <w:sz w:val="24"/>
          <w:szCs w:val="24"/>
        </w:rPr>
      </w:pPr>
      <w:r w:rsidRPr="00FD4238">
        <w:rPr>
          <w:rFonts w:asciiTheme="minorHAnsi" w:hAnsiTheme="minorHAnsi"/>
          <w:b/>
          <w:sz w:val="24"/>
          <w:szCs w:val="24"/>
        </w:rPr>
        <w:t xml:space="preserve">Common </w:t>
      </w:r>
      <w:proofErr w:type="spellStart"/>
      <w:r w:rsidRPr="00FD4238">
        <w:rPr>
          <w:rFonts w:asciiTheme="minorHAnsi" w:hAnsiTheme="minorHAnsi"/>
          <w:b/>
          <w:sz w:val="24"/>
          <w:szCs w:val="24"/>
        </w:rPr>
        <w:t>Murre</w:t>
      </w:r>
      <w:proofErr w:type="spellEnd"/>
      <w:r w:rsidRPr="00FD4238">
        <w:rPr>
          <w:rFonts w:asciiTheme="minorHAnsi" w:hAnsiTheme="minorHAnsi"/>
          <w:b/>
          <w:sz w:val="24"/>
          <w:szCs w:val="24"/>
        </w:rPr>
        <w:t xml:space="preserve"> </w:t>
      </w:r>
      <w:r w:rsidRPr="00FD4238">
        <w:rPr>
          <w:rFonts w:asciiTheme="minorHAnsi" w:hAnsiTheme="minorHAnsi"/>
          <w:sz w:val="24"/>
          <w:szCs w:val="24"/>
        </w:rPr>
        <w:t>–</w:t>
      </w:r>
      <w:r w:rsidR="00A67EA9">
        <w:rPr>
          <w:rFonts w:asciiTheme="minorHAnsi" w:hAnsiTheme="minorHAnsi"/>
          <w:sz w:val="24"/>
          <w:szCs w:val="24"/>
        </w:rPr>
        <w:t xml:space="preserve"> A few dozen</w:t>
      </w:r>
      <w:r w:rsidR="00FD4238">
        <w:rPr>
          <w:rFonts w:asciiTheme="minorHAnsi" w:hAnsiTheme="minorHAnsi"/>
          <w:sz w:val="24"/>
          <w:szCs w:val="24"/>
        </w:rPr>
        <w:t xml:space="preserve"> </w:t>
      </w:r>
      <w:proofErr w:type="spellStart"/>
      <w:r w:rsidR="00FD4238">
        <w:rPr>
          <w:rFonts w:asciiTheme="minorHAnsi" w:hAnsiTheme="minorHAnsi"/>
          <w:sz w:val="24"/>
          <w:szCs w:val="24"/>
        </w:rPr>
        <w:t>murres</w:t>
      </w:r>
      <w:proofErr w:type="spellEnd"/>
      <w:r w:rsidR="00FD4238">
        <w:rPr>
          <w:rFonts w:asciiTheme="minorHAnsi" w:hAnsiTheme="minorHAnsi"/>
          <w:sz w:val="24"/>
          <w:szCs w:val="24"/>
        </w:rPr>
        <w:t xml:space="preserve"> were seen</w:t>
      </w:r>
      <w:r w:rsidR="00A67EA9">
        <w:rPr>
          <w:rFonts w:asciiTheme="minorHAnsi" w:hAnsiTheme="minorHAnsi"/>
          <w:sz w:val="24"/>
          <w:szCs w:val="24"/>
        </w:rPr>
        <w:t xml:space="preserve"> offshore through the month.</w:t>
      </w:r>
    </w:p>
    <w:p w14:paraId="32F3E6D6" w14:textId="77777777" w:rsidR="00DC7E37" w:rsidRPr="00B737BE" w:rsidRDefault="00DC7E37" w:rsidP="002F601D">
      <w:pPr>
        <w:rPr>
          <w:rFonts w:asciiTheme="minorHAnsi" w:hAnsiTheme="minorHAnsi"/>
          <w:sz w:val="24"/>
          <w:szCs w:val="24"/>
          <w:highlight w:val="yellow"/>
        </w:rPr>
      </w:pPr>
    </w:p>
    <w:p w14:paraId="4042F6C2" w14:textId="478FAE23" w:rsidR="007A790D" w:rsidRPr="00DE5867" w:rsidRDefault="00810BE6" w:rsidP="00B55041">
      <w:pPr>
        <w:rPr>
          <w:rFonts w:asciiTheme="minorHAnsi" w:hAnsiTheme="minorHAnsi"/>
          <w:sz w:val="24"/>
          <w:szCs w:val="24"/>
        </w:rPr>
      </w:pPr>
      <w:r w:rsidRPr="00DE5867">
        <w:rPr>
          <w:rFonts w:asciiTheme="minorHAnsi" w:hAnsiTheme="minorHAnsi"/>
          <w:b/>
          <w:sz w:val="24"/>
          <w:szCs w:val="24"/>
        </w:rPr>
        <w:t>Pigeon Guillemot</w:t>
      </w:r>
      <w:r w:rsidR="00011F3C" w:rsidRPr="00DE5867">
        <w:rPr>
          <w:rFonts w:asciiTheme="minorHAnsi" w:hAnsiTheme="minorHAnsi"/>
          <w:b/>
          <w:sz w:val="24"/>
          <w:szCs w:val="24"/>
        </w:rPr>
        <w:t xml:space="preserve"> </w:t>
      </w:r>
      <w:r w:rsidR="00011F3C" w:rsidRPr="00DE5867">
        <w:rPr>
          <w:rFonts w:asciiTheme="minorHAnsi" w:hAnsiTheme="minorHAnsi"/>
          <w:sz w:val="24"/>
          <w:szCs w:val="24"/>
        </w:rPr>
        <w:t>–</w:t>
      </w:r>
      <w:r w:rsidR="00ED2FD5">
        <w:rPr>
          <w:rFonts w:asciiTheme="minorHAnsi" w:hAnsiTheme="minorHAnsi"/>
          <w:sz w:val="24"/>
          <w:szCs w:val="24"/>
        </w:rPr>
        <w:t xml:space="preserve"> One to two birds </w:t>
      </w:r>
      <w:r w:rsidR="00A67EA9">
        <w:rPr>
          <w:rFonts w:asciiTheme="minorHAnsi" w:hAnsiTheme="minorHAnsi"/>
          <w:sz w:val="24"/>
          <w:szCs w:val="24"/>
        </w:rPr>
        <w:t xml:space="preserve">were seen offshore </w:t>
      </w:r>
      <w:r w:rsidR="00ED2FD5">
        <w:rPr>
          <w:rFonts w:asciiTheme="minorHAnsi" w:hAnsiTheme="minorHAnsi"/>
          <w:sz w:val="24"/>
          <w:szCs w:val="24"/>
        </w:rPr>
        <w:t>on four days this month.</w:t>
      </w:r>
    </w:p>
    <w:p w14:paraId="0DD4B046" w14:textId="77777777" w:rsidR="00B3256F" w:rsidRPr="00B737BE" w:rsidRDefault="00B3256F" w:rsidP="00B55041">
      <w:pPr>
        <w:rPr>
          <w:rFonts w:asciiTheme="minorHAnsi" w:hAnsiTheme="minorHAnsi"/>
          <w:b/>
          <w:sz w:val="24"/>
          <w:szCs w:val="24"/>
          <w:highlight w:val="yellow"/>
        </w:rPr>
      </w:pPr>
    </w:p>
    <w:p w14:paraId="6D88B6A7" w14:textId="5CBEE222" w:rsidR="00F218E4" w:rsidRPr="00A67EA9" w:rsidRDefault="5E3300C3" w:rsidP="5E3300C3">
      <w:pPr>
        <w:rPr>
          <w:rFonts w:asciiTheme="minorHAnsi" w:hAnsiTheme="minorHAnsi"/>
          <w:sz w:val="24"/>
          <w:szCs w:val="24"/>
          <w:highlight w:val="yellow"/>
        </w:rPr>
      </w:pPr>
      <w:r w:rsidRPr="004267AD">
        <w:rPr>
          <w:rFonts w:asciiTheme="minorHAnsi" w:hAnsiTheme="minorHAnsi"/>
          <w:b/>
          <w:bCs/>
          <w:sz w:val="24"/>
          <w:szCs w:val="24"/>
        </w:rPr>
        <w:t xml:space="preserve">Rhinoceros Auklet </w:t>
      </w:r>
      <w:r w:rsidRPr="004267AD">
        <w:rPr>
          <w:rFonts w:asciiTheme="minorHAnsi" w:hAnsiTheme="minorHAnsi"/>
          <w:sz w:val="24"/>
          <w:szCs w:val="24"/>
        </w:rPr>
        <w:t xml:space="preserve">– </w:t>
      </w:r>
      <w:r w:rsidR="004267AD" w:rsidRPr="004267AD">
        <w:rPr>
          <w:rFonts w:asciiTheme="minorHAnsi" w:hAnsiTheme="minorHAnsi"/>
          <w:sz w:val="24"/>
          <w:szCs w:val="24"/>
        </w:rPr>
        <w:t>Sin</w:t>
      </w:r>
      <w:r w:rsidR="00ED2FD5">
        <w:rPr>
          <w:rFonts w:asciiTheme="minorHAnsi" w:hAnsiTheme="minorHAnsi"/>
          <w:sz w:val="24"/>
          <w:szCs w:val="24"/>
        </w:rPr>
        <w:t>gle birds were seen offshore five</w:t>
      </w:r>
      <w:r w:rsidR="004267AD" w:rsidRPr="004267AD">
        <w:rPr>
          <w:rFonts w:asciiTheme="minorHAnsi" w:hAnsiTheme="minorHAnsi"/>
          <w:sz w:val="24"/>
          <w:szCs w:val="24"/>
        </w:rPr>
        <w:t xml:space="preserve"> times this month.</w:t>
      </w:r>
    </w:p>
    <w:p w14:paraId="50187FE0" w14:textId="77777777" w:rsidR="005678D0" w:rsidRPr="00B737BE" w:rsidRDefault="005678D0" w:rsidP="002D1606">
      <w:pPr>
        <w:rPr>
          <w:rFonts w:asciiTheme="minorHAnsi" w:hAnsiTheme="minorHAnsi"/>
          <w:b/>
          <w:sz w:val="24"/>
          <w:szCs w:val="24"/>
          <w:highlight w:val="yellow"/>
        </w:rPr>
      </w:pPr>
    </w:p>
    <w:p w14:paraId="19A9645F" w14:textId="7AF03AEC" w:rsidR="00DD55A4" w:rsidRPr="00B16FD9" w:rsidRDefault="5E3300C3" w:rsidP="5E3300C3">
      <w:pPr>
        <w:rPr>
          <w:rFonts w:asciiTheme="minorHAnsi" w:hAnsiTheme="minorHAnsi"/>
          <w:sz w:val="24"/>
          <w:szCs w:val="24"/>
        </w:rPr>
      </w:pPr>
      <w:r w:rsidRPr="5E3300C3">
        <w:rPr>
          <w:rFonts w:asciiTheme="minorHAnsi" w:hAnsiTheme="minorHAnsi"/>
          <w:b/>
          <w:bCs/>
          <w:sz w:val="24"/>
          <w:szCs w:val="24"/>
        </w:rPr>
        <w:t xml:space="preserve">Tufted Puffin </w:t>
      </w:r>
      <w:r w:rsidRPr="5E3300C3">
        <w:rPr>
          <w:rFonts w:asciiTheme="minorHAnsi" w:hAnsiTheme="minorHAnsi"/>
          <w:sz w:val="24"/>
          <w:szCs w:val="24"/>
        </w:rPr>
        <w:t>–</w:t>
      </w:r>
      <w:r w:rsidR="00A67EA9">
        <w:rPr>
          <w:rFonts w:asciiTheme="minorHAnsi" w:hAnsiTheme="minorHAnsi"/>
          <w:sz w:val="24"/>
          <w:szCs w:val="24"/>
        </w:rPr>
        <w:t xml:space="preserve"> A </w:t>
      </w:r>
      <w:r w:rsidR="00ED2FD5">
        <w:rPr>
          <w:rFonts w:asciiTheme="minorHAnsi" w:hAnsiTheme="minorHAnsi"/>
          <w:sz w:val="24"/>
          <w:szCs w:val="24"/>
        </w:rPr>
        <w:t>single bird was seen offshore on the 30</w:t>
      </w:r>
      <w:r w:rsidR="00ED2FD5" w:rsidRPr="00ED2FD5">
        <w:rPr>
          <w:rFonts w:asciiTheme="minorHAnsi" w:hAnsiTheme="minorHAnsi"/>
          <w:sz w:val="24"/>
          <w:szCs w:val="24"/>
          <w:vertAlign w:val="superscript"/>
        </w:rPr>
        <w:t>th</w:t>
      </w:r>
      <w:r w:rsidR="00ED2FD5">
        <w:rPr>
          <w:rFonts w:asciiTheme="minorHAnsi" w:hAnsiTheme="minorHAnsi"/>
          <w:sz w:val="24"/>
          <w:szCs w:val="24"/>
        </w:rPr>
        <w:t>.</w:t>
      </w:r>
    </w:p>
    <w:p w14:paraId="45B90207" w14:textId="77777777" w:rsidR="00DD55A4" w:rsidRPr="00B737BE" w:rsidRDefault="00DD55A4" w:rsidP="00A074E2">
      <w:pPr>
        <w:rPr>
          <w:rFonts w:asciiTheme="minorHAnsi" w:hAnsiTheme="minorHAnsi"/>
          <w:sz w:val="24"/>
          <w:szCs w:val="24"/>
          <w:highlight w:val="yellow"/>
        </w:rPr>
      </w:pPr>
    </w:p>
    <w:p w14:paraId="0E175D0A" w14:textId="4EF7D36B" w:rsidR="00F218E4" w:rsidRPr="001F5F0E" w:rsidRDefault="5E3300C3" w:rsidP="5E3300C3">
      <w:pPr>
        <w:rPr>
          <w:rFonts w:asciiTheme="minorHAnsi" w:hAnsiTheme="minorHAnsi"/>
          <w:sz w:val="24"/>
          <w:szCs w:val="24"/>
        </w:rPr>
      </w:pPr>
      <w:r w:rsidRPr="001F5F0E">
        <w:rPr>
          <w:rFonts w:asciiTheme="minorHAnsi" w:hAnsiTheme="minorHAnsi"/>
          <w:b/>
          <w:bCs/>
          <w:sz w:val="24"/>
          <w:szCs w:val="24"/>
        </w:rPr>
        <w:lastRenderedPageBreak/>
        <w:t xml:space="preserve">Cassin’s Auklet </w:t>
      </w:r>
      <w:r w:rsidR="00166CD4" w:rsidRPr="001F5F0E">
        <w:rPr>
          <w:rFonts w:asciiTheme="minorHAnsi" w:hAnsiTheme="minorHAnsi"/>
          <w:sz w:val="24"/>
          <w:szCs w:val="24"/>
        </w:rPr>
        <w:t xml:space="preserve">– </w:t>
      </w:r>
      <w:r w:rsidR="00F269A7">
        <w:rPr>
          <w:rFonts w:asciiTheme="minorHAnsi" w:hAnsiTheme="minorHAnsi"/>
          <w:sz w:val="24"/>
          <w:szCs w:val="24"/>
        </w:rPr>
        <w:t>O</w:t>
      </w:r>
      <w:r w:rsidR="00ED2FD5">
        <w:rPr>
          <w:rFonts w:asciiTheme="minorHAnsi" w:hAnsiTheme="minorHAnsi"/>
          <w:sz w:val="24"/>
          <w:szCs w:val="24"/>
        </w:rPr>
        <w:t>n most days, o</w:t>
      </w:r>
      <w:r w:rsidR="00F269A7">
        <w:rPr>
          <w:rFonts w:asciiTheme="minorHAnsi" w:hAnsiTheme="minorHAnsi"/>
          <w:sz w:val="24"/>
          <w:szCs w:val="24"/>
        </w:rPr>
        <w:t xml:space="preserve">nly a few </w:t>
      </w:r>
      <w:r w:rsidR="00ED2FD5">
        <w:rPr>
          <w:rFonts w:asciiTheme="minorHAnsi" w:hAnsiTheme="minorHAnsi"/>
          <w:sz w:val="24"/>
          <w:szCs w:val="24"/>
        </w:rPr>
        <w:t xml:space="preserve">birds </w:t>
      </w:r>
      <w:r w:rsidR="00F269A7">
        <w:rPr>
          <w:rFonts w:asciiTheme="minorHAnsi" w:hAnsiTheme="minorHAnsi"/>
          <w:sz w:val="24"/>
          <w:szCs w:val="24"/>
        </w:rPr>
        <w:t xml:space="preserve">were seen </w:t>
      </w:r>
      <w:r w:rsidR="00ED2FD5">
        <w:rPr>
          <w:rFonts w:asciiTheme="minorHAnsi" w:hAnsiTheme="minorHAnsi"/>
          <w:sz w:val="24"/>
          <w:szCs w:val="24"/>
        </w:rPr>
        <w:t xml:space="preserve">offshore </w:t>
      </w:r>
      <w:r w:rsidR="00F269A7">
        <w:rPr>
          <w:rFonts w:asciiTheme="minorHAnsi" w:hAnsiTheme="minorHAnsi"/>
          <w:sz w:val="24"/>
          <w:szCs w:val="24"/>
        </w:rPr>
        <w:t>on a daily basis around the island</w:t>
      </w:r>
      <w:r w:rsidR="00ED2FD5">
        <w:rPr>
          <w:rFonts w:asciiTheme="minorHAnsi" w:hAnsiTheme="minorHAnsi"/>
          <w:sz w:val="24"/>
          <w:szCs w:val="24"/>
        </w:rPr>
        <w:t>, but 420 were estimated to be offshore on the 8</w:t>
      </w:r>
      <w:r w:rsidR="00ED2FD5" w:rsidRPr="00ED2FD5">
        <w:rPr>
          <w:rFonts w:asciiTheme="minorHAnsi" w:hAnsiTheme="minorHAnsi"/>
          <w:sz w:val="24"/>
          <w:szCs w:val="24"/>
          <w:vertAlign w:val="superscript"/>
        </w:rPr>
        <w:t>th</w:t>
      </w:r>
      <w:r w:rsidR="00F269A7">
        <w:rPr>
          <w:rFonts w:asciiTheme="minorHAnsi" w:hAnsiTheme="minorHAnsi"/>
          <w:sz w:val="24"/>
          <w:szCs w:val="24"/>
        </w:rPr>
        <w:t>. A few were incidentally captured in Burrowing Owl nets this month.</w:t>
      </w:r>
    </w:p>
    <w:p w14:paraId="31590C25" w14:textId="77777777" w:rsidR="00F218E4" w:rsidRPr="00B737BE" w:rsidRDefault="00F218E4" w:rsidP="002D1606">
      <w:pPr>
        <w:rPr>
          <w:rFonts w:asciiTheme="minorHAnsi" w:hAnsiTheme="minorHAnsi"/>
          <w:sz w:val="24"/>
          <w:szCs w:val="24"/>
          <w:highlight w:val="yellow"/>
        </w:rPr>
      </w:pPr>
    </w:p>
    <w:p w14:paraId="481548DA" w14:textId="70FC22EE" w:rsidR="00DD55A4" w:rsidRPr="00022881" w:rsidRDefault="00810BE6" w:rsidP="00AB164A">
      <w:pPr>
        <w:rPr>
          <w:rFonts w:asciiTheme="minorHAnsi" w:hAnsiTheme="minorHAnsi"/>
          <w:sz w:val="24"/>
          <w:szCs w:val="24"/>
        </w:rPr>
      </w:pPr>
      <w:r w:rsidRPr="00FD4238">
        <w:rPr>
          <w:rFonts w:asciiTheme="minorHAnsi" w:hAnsiTheme="minorHAnsi"/>
          <w:b/>
          <w:sz w:val="24"/>
          <w:szCs w:val="24"/>
        </w:rPr>
        <w:t>Black Oystercatchers</w:t>
      </w:r>
      <w:r w:rsidRPr="00FD4238">
        <w:rPr>
          <w:rFonts w:asciiTheme="minorHAnsi" w:hAnsiTheme="minorHAnsi"/>
          <w:sz w:val="24"/>
          <w:szCs w:val="24"/>
        </w:rPr>
        <w:t xml:space="preserve"> –</w:t>
      </w:r>
      <w:r w:rsidR="00275D61" w:rsidRPr="00FD4238">
        <w:rPr>
          <w:rFonts w:asciiTheme="minorHAnsi" w:hAnsiTheme="minorHAnsi"/>
          <w:sz w:val="24"/>
          <w:szCs w:val="24"/>
        </w:rPr>
        <w:t xml:space="preserve"> </w:t>
      </w:r>
      <w:r w:rsidR="00F269A7">
        <w:rPr>
          <w:rFonts w:asciiTheme="minorHAnsi" w:hAnsiTheme="minorHAnsi"/>
          <w:sz w:val="24"/>
          <w:szCs w:val="24"/>
        </w:rPr>
        <w:t>Individuals this month were usually seen either paired up along the shoreline or in the large roosting flock at Low Arch.</w:t>
      </w:r>
    </w:p>
    <w:p w14:paraId="6D0BE0F5" w14:textId="77777777" w:rsidR="00890059" w:rsidRPr="00433631" w:rsidRDefault="00890059" w:rsidP="00AB164A">
      <w:pPr>
        <w:rPr>
          <w:rFonts w:asciiTheme="minorHAnsi" w:hAnsiTheme="minorHAnsi"/>
          <w:sz w:val="24"/>
          <w:szCs w:val="24"/>
          <w:highlight w:val="yellow"/>
        </w:rPr>
      </w:pPr>
    </w:p>
    <w:p w14:paraId="2EB2502A" w14:textId="7C72ED14" w:rsidR="00DA17BF" w:rsidRPr="00123621" w:rsidRDefault="00810BE6" w:rsidP="009F6C59">
      <w:pPr>
        <w:ind w:left="720" w:hanging="720"/>
        <w:rPr>
          <w:rFonts w:asciiTheme="minorHAnsi" w:hAnsiTheme="minorHAnsi"/>
          <w:color w:val="005A9E"/>
          <w:sz w:val="32"/>
          <w:szCs w:val="32"/>
        </w:rPr>
      </w:pPr>
      <w:r w:rsidRPr="00123621">
        <w:rPr>
          <w:rFonts w:asciiTheme="minorHAnsi" w:hAnsiTheme="minorHAnsi"/>
          <w:b/>
          <w:color w:val="005A9E"/>
          <w:sz w:val="32"/>
          <w:szCs w:val="32"/>
        </w:rPr>
        <w:t xml:space="preserve">Pinnipeds </w:t>
      </w:r>
    </w:p>
    <w:p w14:paraId="3B939CB7" w14:textId="66CDA31E" w:rsidR="00DA17BF" w:rsidRDefault="002E3485" w:rsidP="00DD55A4">
      <w:pPr>
        <w:rPr>
          <w:rFonts w:asciiTheme="minorHAnsi" w:hAnsiTheme="minorHAnsi"/>
          <w:sz w:val="24"/>
          <w:szCs w:val="24"/>
        </w:rPr>
      </w:pPr>
      <w:r w:rsidRPr="002C5A7D">
        <w:rPr>
          <w:rFonts w:asciiTheme="minorHAnsi" w:hAnsiTheme="minorHAnsi"/>
          <w:b/>
          <w:sz w:val="24"/>
          <w:szCs w:val="24"/>
        </w:rPr>
        <w:t xml:space="preserve">California Sea Lion </w:t>
      </w:r>
      <w:r w:rsidR="00A26A43" w:rsidRPr="002C5A7D">
        <w:rPr>
          <w:rFonts w:asciiTheme="minorHAnsi" w:hAnsiTheme="minorHAnsi"/>
          <w:b/>
          <w:sz w:val="24"/>
          <w:szCs w:val="24"/>
        </w:rPr>
        <w:t>–</w:t>
      </w:r>
      <w:r w:rsidRPr="002C5A7D">
        <w:rPr>
          <w:rFonts w:asciiTheme="minorHAnsi" w:hAnsiTheme="minorHAnsi"/>
          <w:b/>
          <w:sz w:val="24"/>
          <w:szCs w:val="24"/>
        </w:rPr>
        <w:t xml:space="preserve"> </w:t>
      </w:r>
      <w:r w:rsidR="00125103">
        <w:rPr>
          <w:rFonts w:asciiTheme="minorHAnsi" w:hAnsiTheme="minorHAnsi"/>
          <w:sz w:val="24"/>
          <w:szCs w:val="24"/>
        </w:rPr>
        <w:t>On average there were 7,214</w:t>
      </w:r>
      <w:r w:rsidR="00A26A43" w:rsidRPr="002C5A7D">
        <w:rPr>
          <w:rFonts w:asciiTheme="minorHAnsi" w:hAnsiTheme="minorHAnsi"/>
          <w:sz w:val="24"/>
          <w:szCs w:val="24"/>
        </w:rPr>
        <w:t xml:space="preserve"> (</w:t>
      </w:r>
      <w:proofErr w:type="spellStart"/>
      <w:proofErr w:type="gramStart"/>
      <w:r w:rsidR="00A26A43" w:rsidRPr="002C5A7D">
        <w:rPr>
          <w:rFonts w:asciiTheme="minorHAnsi" w:hAnsiTheme="minorHAnsi"/>
          <w:sz w:val="24"/>
          <w:szCs w:val="24"/>
        </w:rPr>
        <w:t>std</w:t>
      </w:r>
      <w:proofErr w:type="spellEnd"/>
      <w:proofErr w:type="gramEnd"/>
      <w:r w:rsidR="00A26A43" w:rsidRPr="002C5A7D">
        <w:rPr>
          <w:rFonts w:asciiTheme="minorHAnsi" w:hAnsiTheme="minorHAnsi"/>
          <w:sz w:val="24"/>
          <w:szCs w:val="24"/>
        </w:rPr>
        <w:t xml:space="preserve"> ±</w:t>
      </w:r>
      <w:r w:rsidR="00125103">
        <w:rPr>
          <w:rFonts w:asciiTheme="minorHAnsi" w:hAnsiTheme="minorHAnsi"/>
          <w:sz w:val="24"/>
          <w:szCs w:val="24"/>
        </w:rPr>
        <w:t xml:space="preserve"> 1205</w:t>
      </w:r>
      <w:r w:rsidR="00A26A43" w:rsidRPr="002C5A7D">
        <w:rPr>
          <w:rFonts w:asciiTheme="minorHAnsi" w:hAnsiTheme="minorHAnsi"/>
          <w:sz w:val="24"/>
          <w:szCs w:val="24"/>
        </w:rPr>
        <w:t xml:space="preserve">) individuals counted during the weekly pinniped census from the lighthouse, with a high count of </w:t>
      </w:r>
      <w:r w:rsidR="00125103">
        <w:rPr>
          <w:rFonts w:asciiTheme="minorHAnsi" w:hAnsiTheme="minorHAnsi"/>
          <w:sz w:val="24"/>
          <w:szCs w:val="24"/>
        </w:rPr>
        <w:t>9,126</w:t>
      </w:r>
      <w:r w:rsidR="00A26A43" w:rsidRPr="002C5A7D">
        <w:rPr>
          <w:rFonts w:asciiTheme="minorHAnsi" w:hAnsiTheme="minorHAnsi"/>
          <w:sz w:val="24"/>
          <w:szCs w:val="24"/>
        </w:rPr>
        <w:t xml:space="preserve"> individuals on the </w:t>
      </w:r>
      <w:r w:rsidR="00125103">
        <w:rPr>
          <w:rFonts w:asciiTheme="minorHAnsi" w:hAnsiTheme="minorHAnsi"/>
          <w:sz w:val="24"/>
          <w:szCs w:val="24"/>
        </w:rPr>
        <w:t>30</w:t>
      </w:r>
      <w:r w:rsidR="00125103" w:rsidRPr="00125103">
        <w:rPr>
          <w:rFonts w:asciiTheme="minorHAnsi" w:hAnsiTheme="minorHAnsi"/>
          <w:sz w:val="24"/>
          <w:szCs w:val="24"/>
          <w:vertAlign w:val="superscript"/>
        </w:rPr>
        <w:t>th</w:t>
      </w:r>
      <w:r w:rsidR="00A26A43" w:rsidRPr="002C5A7D">
        <w:rPr>
          <w:rFonts w:asciiTheme="minorHAnsi" w:hAnsiTheme="minorHAnsi"/>
          <w:sz w:val="24"/>
          <w:szCs w:val="24"/>
        </w:rPr>
        <w:t>.</w:t>
      </w:r>
      <w:r w:rsidR="00E054E0" w:rsidRPr="002C5A7D">
        <w:rPr>
          <w:rFonts w:asciiTheme="minorHAnsi" w:hAnsiTheme="minorHAnsi"/>
          <w:sz w:val="24"/>
          <w:szCs w:val="24"/>
        </w:rPr>
        <w:t xml:space="preserve"> The high count for pups was </w:t>
      </w:r>
      <w:r w:rsidR="00125103">
        <w:rPr>
          <w:rFonts w:asciiTheme="minorHAnsi" w:hAnsiTheme="minorHAnsi"/>
          <w:sz w:val="24"/>
          <w:szCs w:val="24"/>
        </w:rPr>
        <w:t>3</w:t>
      </w:r>
      <w:r w:rsidR="00BF3C30">
        <w:rPr>
          <w:rFonts w:asciiTheme="minorHAnsi" w:hAnsiTheme="minorHAnsi"/>
          <w:sz w:val="24"/>
          <w:szCs w:val="24"/>
        </w:rPr>
        <w:t xml:space="preserve">11 on the </w:t>
      </w:r>
      <w:r w:rsidR="00125103">
        <w:rPr>
          <w:rFonts w:asciiTheme="minorHAnsi" w:hAnsiTheme="minorHAnsi"/>
          <w:sz w:val="24"/>
          <w:szCs w:val="24"/>
        </w:rPr>
        <w:t>8</w:t>
      </w:r>
      <w:r w:rsidR="00125103" w:rsidRPr="00125103">
        <w:rPr>
          <w:rFonts w:asciiTheme="minorHAnsi" w:hAnsiTheme="minorHAnsi"/>
          <w:sz w:val="24"/>
          <w:szCs w:val="24"/>
          <w:vertAlign w:val="superscript"/>
        </w:rPr>
        <w:t>th</w:t>
      </w:r>
      <w:r w:rsidR="00E054E0" w:rsidRPr="002C5A7D">
        <w:rPr>
          <w:rFonts w:asciiTheme="minorHAnsi" w:hAnsiTheme="minorHAnsi"/>
          <w:sz w:val="24"/>
          <w:szCs w:val="24"/>
        </w:rPr>
        <w:t>.</w:t>
      </w:r>
      <w:r w:rsidR="000C2F72">
        <w:rPr>
          <w:rFonts w:asciiTheme="minorHAnsi" w:hAnsiTheme="minorHAnsi"/>
          <w:sz w:val="24"/>
          <w:szCs w:val="24"/>
        </w:rPr>
        <w:t xml:space="preserve"> </w:t>
      </w:r>
      <w:r w:rsidR="00125103">
        <w:rPr>
          <w:rFonts w:asciiTheme="minorHAnsi" w:hAnsiTheme="minorHAnsi"/>
          <w:sz w:val="24"/>
          <w:szCs w:val="24"/>
        </w:rPr>
        <w:t>A few shark bitten individuals were seen this month.</w:t>
      </w:r>
    </w:p>
    <w:p w14:paraId="39E81822" w14:textId="77777777" w:rsidR="00425915" w:rsidRPr="00123621" w:rsidRDefault="00425915" w:rsidP="00DD55A4">
      <w:pPr>
        <w:rPr>
          <w:rFonts w:asciiTheme="minorHAnsi" w:hAnsiTheme="minorHAnsi"/>
          <w:sz w:val="24"/>
          <w:szCs w:val="24"/>
        </w:rPr>
      </w:pPr>
    </w:p>
    <w:p w14:paraId="17F2B1D6" w14:textId="44DACC54" w:rsidR="00425915" w:rsidRPr="00123621" w:rsidRDefault="00425915" w:rsidP="00DD55A4">
      <w:pPr>
        <w:rPr>
          <w:rFonts w:asciiTheme="minorHAnsi" w:hAnsiTheme="minorHAnsi"/>
          <w:sz w:val="24"/>
          <w:szCs w:val="24"/>
        </w:rPr>
      </w:pPr>
      <w:r w:rsidRPr="00123621">
        <w:rPr>
          <w:rFonts w:asciiTheme="minorHAnsi" w:hAnsiTheme="minorHAnsi"/>
          <w:b/>
          <w:sz w:val="24"/>
          <w:szCs w:val="24"/>
        </w:rPr>
        <w:t>Steller Sea Lion</w:t>
      </w:r>
      <w:r w:rsidR="00A26A43" w:rsidRPr="00123621">
        <w:rPr>
          <w:rFonts w:asciiTheme="minorHAnsi" w:hAnsiTheme="minorHAnsi"/>
          <w:b/>
          <w:sz w:val="24"/>
          <w:szCs w:val="24"/>
        </w:rPr>
        <w:t xml:space="preserve"> –</w:t>
      </w:r>
      <w:r w:rsidR="00123621">
        <w:rPr>
          <w:rFonts w:asciiTheme="minorHAnsi" w:hAnsiTheme="minorHAnsi"/>
          <w:b/>
          <w:sz w:val="24"/>
          <w:szCs w:val="24"/>
        </w:rPr>
        <w:t xml:space="preserve"> </w:t>
      </w:r>
      <w:r w:rsidR="00A26A43" w:rsidRPr="00123621">
        <w:rPr>
          <w:rFonts w:asciiTheme="minorHAnsi" w:hAnsiTheme="minorHAnsi"/>
          <w:sz w:val="24"/>
          <w:szCs w:val="24"/>
        </w:rPr>
        <w:t xml:space="preserve">On average </w:t>
      </w:r>
      <w:r w:rsidR="00125103">
        <w:rPr>
          <w:rFonts w:asciiTheme="minorHAnsi" w:hAnsiTheme="minorHAnsi"/>
          <w:sz w:val="24"/>
          <w:szCs w:val="24"/>
        </w:rPr>
        <w:t>there were 91</w:t>
      </w:r>
      <w:r w:rsidR="00E054E0" w:rsidRPr="00123621">
        <w:rPr>
          <w:rFonts w:asciiTheme="minorHAnsi" w:hAnsiTheme="minorHAnsi"/>
          <w:sz w:val="24"/>
          <w:szCs w:val="24"/>
        </w:rPr>
        <w:t xml:space="preserve"> (</w:t>
      </w:r>
      <w:proofErr w:type="spellStart"/>
      <w:proofErr w:type="gramStart"/>
      <w:r w:rsidR="00E054E0" w:rsidRPr="00123621">
        <w:rPr>
          <w:rFonts w:asciiTheme="minorHAnsi" w:hAnsiTheme="minorHAnsi"/>
          <w:sz w:val="24"/>
          <w:szCs w:val="24"/>
        </w:rPr>
        <w:t>std</w:t>
      </w:r>
      <w:proofErr w:type="spellEnd"/>
      <w:proofErr w:type="gramEnd"/>
      <w:r w:rsidR="00E054E0" w:rsidRPr="00123621">
        <w:rPr>
          <w:rFonts w:asciiTheme="minorHAnsi" w:hAnsiTheme="minorHAnsi"/>
          <w:sz w:val="24"/>
          <w:szCs w:val="24"/>
        </w:rPr>
        <w:t xml:space="preserve"> ±</w:t>
      </w:r>
      <w:r w:rsidR="00125103">
        <w:rPr>
          <w:rFonts w:asciiTheme="minorHAnsi" w:hAnsiTheme="minorHAnsi"/>
          <w:sz w:val="24"/>
          <w:szCs w:val="24"/>
        </w:rPr>
        <w:t xml:space="preserve"> 20</w:t>
      </w:r>
      <w:r w:rsidR="00E054E0" w:rsidRPr="00123621">
        <w:rPr>
          <w:rFonts w:asciiTheme="minorHAnsi" w:hAnsiTheme="minorHAnsi"/>
          <w:sz w:val="24"/>
          <w:szCs w:val="24"/>
        </w:rPr>
        <w:t>) individuals cou</w:t>
      </w:r>
      <w:r w:rsidR="00125103">
        <w:rPr>
          <w:rFonts w:asciiTheme="minorHAnsi" w:hAnsiTheme="minorHAnsi"/>
          <w:sz w:val="24"/>
          <w:szCs w:val="24"/>
        </w:rPr>
        <w:t>nted, with the high count of 118</w:t>
      </w:r>
      <w:r w:rsidR="00716C42">
        <w:rPr>
          <w:rFonts w:asciiTheme="minorHAnsi" w:hAnsiTheme="minorHAnsi"/>
          <w:sz w:val="24"/>
          <w:szCs w:val="24"/>
        </w:rPr>
        <w:t xml:space="preserve"> on the </w:t>
      </w:r>
      <w:r w:rsidR="00125103">
        <w:rPr>
          <w:rFonts w:asciiTheme="minorHAnsi" w:hAnsiTheme="minorHAnsi"/>
          <w:sz w:val="24"/>
          <w:szCs w:val="24"/>
        </w:rPr>
        <w:t>1</w:t>
      </w:r>
      <w:r w:rsidR="00125103" w:rsidRPr="00125103">
        <w:rPr>
          <w:rFonts w:asciiTheme="minorHAnsi" w:hAnsiTheme="minorHAnsi"/>
          <w:sz w:val="24"/>
          <w:szCs w:val="24"/>
          <w:vertAlign w:val="superscript"/>
        </w:rPr>
        <w:t>st</w:t>
      </w:r>
      <w:r w:rsidR="00E054E0" w:rsidRPr="00123621">
        <w:rPr>
          <w:rFonts w:asciiTheme="minorHAnsi" w:hAnsiTheme="minorHAnsi"/>
          <w:sz w:val="24"/>
          <w:szCs w:val="24"/>
        </w:rPr>
        <w:t xml:space="preserve">. </w:t>
      </w:r>
      <w:r w:rsidR="00716C42">
        <w:rPr>
          <w:rFonts w:asciiTheme="minorHAnsi" w:hAnsiTheme="minorHAnsi"/>
          <w:sz w:val="24"/>
          <w:szCs w:val="24"/>
        </w:rPr>
        <w:t xml:space="preserve">The high </w:t>
      </w:r>
      <w:r w:rsidR="00125103">
        <w:rPr>
          <w:rFonts w:asciiTheme="minorHAnsi" w:hAnsiTheme="minorHAnsi"/>
          <w:sz w:val="24"/>
          <w:szCs w:val="24"/>
        </w:rPr>
        <w:t>count for pups was 26</w:t>
      </w:r>
      <w:r w:rsidR="00716C42">
        <w:rPr>
          <w:rFonts w:asciiTheme="minorHAnsi" w:hAnsiTheme="minorHAnsi"/>
          <w:sz w:val="24"/>
          <w:szCs w:val="24"/>
        </w:rPr>
        <w:t xml:space="preserve"> on the </w:t>
      </w:r>
      <w:r w:rsidR="00125103">
        <w:rPr>
          <w:rFonts w:asciiTheme="minorHAnsi" w:hAnsiTheme="minorHAnsi"/>
          <w:sz w:val="24"/>
          <w:szCs w:val="24"/>
        </w:rPr>
        <w:t>8</w:t>
      </w:r>
      <w:r w:rsidR="00125103" w:rsidRPr="00125103">
        <w:rPr>
          <w:rFonts w:asciiTheme="minorHAnsi" w:hAnsiTheme="minorHAnsi"/>
          <w:sz w:val="24"/>
          <w:szCs w:val="24"/>
          <w:vertAlign w:val="superscript"/>
        </w:rPr>
        <w:t>th</w:t>
      </w:r>
      <w:r w:rsidR="00125103">
        <w:rPr>
          <w:rFonts w:asciiTheme="minorHAnsi" w:hAnsiTheme="minorHAnsi"/>
          <w:sz w:val="24"/>
          <w:szCs w:val="24"/>
        </w:rPr>
        <w:t>.</w:t>
      </w:r>
      <w:r w:rsidR="00BF3C30">
        <w:rPr>
          <w:rFonts w:asciiTheme="minorHAnsi" w:hAnsiTheme="minorHAnsi"/>
          <w:sz w:val="24"/>
          <w:szCs w:val="24"/>
        </w:rPr>
        <w:t xml:space="preserve"> </w:t>
      </w:r>
    </w:p>
    <w:p w14:paraId="549D1E48" w14:textId="77777777" w:rsidR="00425915" w:rsidRPr="00433631" w:rsidRDefault="00425915" w:rsidP="00DD55A4">
      <w:pPr>
        <w:rPr>
          <w:rFonts w:asciiTheme="minorHAnsi" w:hAnsiTheme="minorHAnsi"/>
          <w:b/>
          <w:sz w:val="24"/>
          <w:szCs w:val="24"/>
          <w:highlight w:val="yellow"/>
        </w:rPr>
      </w:pPr>
    </w:p>
    <w:p w14:paraId="45ABCB3D" w14:textId="3A5DBD1B" w:rsidR="00425915" w:rsidRPr="00123621" w:rsidRDefault="5E3300C3" w:rsidP="5E3300C3">
      <w:pPr>
        <w:rPr>
          <w:rFonts w:asciiTheme="minorHAnsi" w:hAnsiTheme="minorHAnsi"/>
          <w:b/>
          <w:bCs/>
          <w:sz w:val="24"/>
          <w:szCs w:val="24"/>
        </w:rPr>
      </w:pPr>
      <w:r w:rsidRPr="5E3300C3">
        <w:rPr>
          <w:rFonts w:asciiTheme="minorHAnsi" w:hAnsiTheme="minorHAnsi"/>
          <w:b/>
          <w:bCs/>
          <w:sz w:val="24"/>
          <w:szCs w:val="24"/>
        </w:rPr>
        <w:t xml:space="preserve">Northern Elephant Seal – </w:t>
      </w:r>
      <w:r w:rsidRPr="5E3300C3">
        <w:rPr>
          <w:rFonts w:asciiTheme="minorHAnsi" w:hAnsiTheme="minorHAnsi"/>
          <w:sz w:val="24"/>
          <w:szCs w:val="24"/>
        </w:rPr>
        <w:t xml:space="preserve">Numbers </w:t>
      </w:r>
      <w:r w:rsidR="001D277A">
        <w:rPr>
          <w:rFonts w:asciiTheme="minorHAnsi" w:hAnsiTheme="minorHAnsi"/>
          <w:sz w:val="24"/>
          <w:szCs w:val="24"/>
        </w:rPr>
        <w:t xml:space="preserve">increased </w:t>
      </w:r>
      <w:r w:rsidRPr="5E3300C3">
        <w:rPr>
          <w:rFonts w:asciiTheme="minorHAnsi" w:hAnsiTheme="minorHAnsi"/>
          <w:sz w:val="24"/>
          <w:szCs w:val="24"/>
        </w:rPr>
        <w:t>this m</w:t>
      </w:r>
      <w:r w:rsidR="001D277A">
        <w:rPr>
          <w:rFonts w:asciiTheme="minorHAnsi" w:hAnsiTheme="minorHAnsi"/>
          <w:sz w:val="24"/>
          <w:szCs w:val="24"/>
        </w:rPr>
        <w:t>onth, with an average count of 60 (</w:t>
      </w:r>
      <w:proofErr w:type="spellStart"/>
      <w:proofErr w:type="gramStart"/>
      <w:r w:rsidR="001D277A">
        <w:rPr>
          <w:rFonts w:asciiTheme="minorHAnsi" w:hAnsiTheme="minorHAnsi"/>
          <w:sz w:val="24"/>
          <w:szCs w:val="24"/>
        </w:rPr>
        <w:t>std</w:t>
      </w:r>
      <w:proofErr w:type="spellEnd"/>
      <w:proofErr w:type="gramEnd"/>
      <w:r w:rsidR="001D277A">
        <w:rPr>
          <w:rFonts w:asciiTheme="minorHAnsi" w:hAnsiTheme="minorHAnsi"/>
          <w:sz w:val="24"/>
          <w:szCs w:val="24"/>
        </w:rPr>
        <w:t xml:space="preserve"> ± 38</w:t>
      </w:r>
      <w:r w:rsidRPr="5E3300C3">
        <w:rPr>
          <w:rFonts w:asciiTheme="minorHAnsi" w:hAnsiTheme="minorHAnsi"/>
          <w:sz w:val="24"/>
          <w:szCs w:val="24"/>
        </w:rPr>
        <w:t>)</w:t>
      </w:r>
      <w:r w:rsidR="001D277A">
        <w:rPr>
          <w:rFonts w:asciiTheme="minorHAnsi" w:hAnsiTheme="minorHAnsi"/>
          <w:sz w:val="24"/>
          <w:szCs w:val="24"/>
        </w:rPr>
        <w:t xml:space="preserve"> individuals. A high count of 96</w:t>
      </w:r>
      <w:r w:rsidRPr="5E3300C3">
        <w:rPr>
          <w:rFonts w:asciiTheme="minorHAnsi" w:hAnsiTheme="minorHAnsi"/>
          <w:sz w:val="24"/>
          <w:szCs w:val="24"/>
        </w:rPr>
        <w:t xml:space="preserve"> individuals occurred on the 2</w:t>
      </w:r>
      <w:r w:rsidR="001D277A">
        <w:rPr>
          <w:rFonts w:asciiTheme="minorHAnsi" w:hAnsiTheme="minorHAnsi"/>
          <w:sz w:val="24"/>
          <w:szCs w:val="24"/>
        </w:rPr>
        <w:t>5</w:t>
      </w:r>
      <w:r w:rsidRPr="5E3300C3">
        <w:rPr>
          <w:rFonts w:asciiTheme="minorHAnsi" w:hAnsiTheme="minorHAnsi"/>
          <w:sz w:val="24"/>
          <w:szCs w:val="24"/>
          <w:vertAlign w:val="superscript"/>
        </w:rPr>
        <w:t>th</w:t>
      </w:r>
      <w:r w:rsidRPr="5E3300C3">
        <w:rPr>
          <w:rFonts w:asciiTheme="minorHAnsi" w:hAnsiTheme="minorHAnsi"/>
          <w:sz w:val="24"/>
          <w:szCs w:val="24"/>
        </w:rPr>
        <w:t xml:space="preserve">. </w:t>
      </w:r>
      <w:r w:rsidR="001D277A">
        <w:rPr>
          <w:rFonts w:asciiTheme="minorHAnsi" w:hAnsiTheme="minorHAnsi"/>
          <w:sz w:val="24"/>
          <w:szCs w:val="24"/>
        </w:rPr>
        <w:t>All were immatures or sub-adult males.</w:t>
      </w:r>
    </w:p>
    <w:p w14:paraId="6AA0C756" w14:textId="77777777" w:rsidR="00425915" w:rsidRPr="00123621" w:rsidRDefault="00425915" w:rsidP="00DD55A4">
      <w:pPr>
        <w:rPr>
          <w:rFonts w:asciiTheme="minorHAnsi" w:hAnsiTheme="minorHAnsi"/>
          <w:b/>
          <w:sz w:val="24"/>
          <w:szCs w:val="24"/>
        </w:rPr>
      </w:pPr>
    </w:p>
    <w:p w14:paraId="2E8706C9" w14:textId="7B3DFC05" w:rsidR="00425915" w:rsidRPr="00123621" w:rsidRDefault="00425915" w:rsidP="00DD55A4">
      <w:pPr>
        <w:rPr>
          <w:rFonts w:asciiTheme="minorHAnsi" w:hAnsiTheme="minorHAnsi"/>
          <w:sz w:val="24"/>
          <w:szCs w:val="24"/>
        </w:rPr>
      </w:pPr>
      <w:r w:rsidRPr="00123621">
        <w:rPr>
          <w:rFonts w:asciiTheme="minorHAnsi" w:hAnsiTheme="minorHAnsi"/>
          <w:b/>
          <w:sz w:val="24"/>
          <w:szCs w:val="24"/>
        </w:rPr>
        <w:t>Harbor Seal</w:t>
      </w:r>
      <w:r w:rsidR="00A26A43" w:rsidRPr="00123621">
        <w:rPr>
          <w:rFonts w:asciiTheme="minorHAnsi" w:hAnsiTheme="minorHAnsi"/>
          <w:b/>
          <w:sz w:val="24"/>
          <w:szCs w:val="24"/>
        </w:rPr>
        <w:t xml:space="preserve"> </w:t>
      </w:r>
      <w:r w:rsidR="00E054E0" w:rsidRPr="00123621">
        <w:rPr>
          <w:rFonts w:asciiTheme="minorHAnsi" w:hAnsiTheme="minorHAnsi"/>
          <w:b/>
          <w:sz w:val="24"/>
          <w:szCs w:val="24"/>
        </w:rPr>
        <w:t>–</w:t>
      </w:r>
      <w:r w:rsidR="00A26A43" w:rsidRPr="00123621">
        <w:rPr>
          <w:rFonts w:asciiTheme="minorHAnsi" w:hAnsiTheme="minorHAnsi"/>
          <w:b/>
          <w:sz w:val="24"/>
          <w:szCs w:val="24"/>
        </w:rPr>
        <w:t xml:space="preserve"> </w:t>
      </w:r>
      <w:r w:rsidR="00125103">
        <w:rPr>
          <w:rFonts w:asciiTheme="minorHAnsi" w:hAnsiTheme="minorHAnsi"/>
          <w:sz w:val="24"/>
          <w:szCs w:val="24"/>
        </w:rPr>
        <w:t>On average there were 16</w:t>
      </w:r>
      <w:r w:rsidR="00E054E0" w:rsidRPr="00123621">
        <w:rPr>
          <w:rFonts w:asciiTheme="minorHAnsi" w:hAnsiTheme="minorHAnsi"/>
          <w:sz w:val="24"/>
          <w:szCs w:val="24"/>
        </w:rPr>
        <w:t xml:space="preserve"> (</w:t>
      </w:r>
      <w:proofErr w:type="spellStart"/>
      <w:proofErr w:type="gramStart"/>
      <w:r w:rsidR="00E054E0" w:rsidRPr="00123621">
        <w:rPr>
          <w:rFonts w:asciiTheme="minorHAnsi" w:hAnsiTheme="minorHAnsi"/>
          <w:sz w:val="24"/>
          <w:szCs w:val="24"/>
        </w:rPr>
        <w:t>std</w:t>
      </w:r>
      <w:proofErr w:type="spellEnd"/>
      <w:proofErr w:type="gramEnd"/>
      <w:r w:rsidR="00E054E0" w:rsidRPr="00123621">
        <w:rPr>
          <w:rFonts w:asciiTheme="minorHAnsi" w:hAnsiTheme="minorHAnsi"/>
          <w:sz w:val="24"/>
          <w:szCs w:val="24"/>
        </w:rPr>
        <w:t xml:space="preserve"> ±</w:t>
      </w:r>
      <w:r w:rsidR="001D277A">
        <w:rPr>
          <w:rFonts w:asciiTheme="minorHAnsi" w:hAnsiTheme="minorHAnsi"/>
          <w:sz w:val="24"/>
          <w:szCs w:val="24"/>
        </w:rPr>
        <w:t xml:space="preserve"> </w:t>
      </w:r>
      <w:r w:rsidR="00125103">
        <w:rPr>
          <w:rFonts w:asciiTheme="minorHAnsi" w:hAnsiTheme="minorHAnsi"/>
          <w:sz w:val="24"/>
          <w:szCs w:val="24"/>
        </w:rPr>
        <w:t>16</w:t>
      </w:r>
      <w:r w:rsidR="00E054E0" w:rsidRPr="00123621">
        <w:rPr>
          <w:rFonts w:asciiTheme="minorHAnsi" w:hAnsiTheme="minorHAnsi"/>
          <w:sz w:val="24"/>
          <w:szCs w:val="24"/>
        </w:rPr>
        <w:t xml:space="preserve">) individuals </w:t>
      </w:r>
      <w:r w:rsidR="001D277A">
        <w:rPr>
          <w:rFonts w:asciiTheme="minorHAnsi" w:hAnsiTheme="minorHAnsi"/>
          <w:sz w:val="24"/>
          <w:szCs w:val="24"/>
        </w:rPr>
        <w:t xml:space="preserve">counted, with a high count </w:t>
      </w:r>
      <w:r w:rsidR="00125103">
        <w:rPr>
          <w:rFonts w:asciiTheme="minorHAnsi" w:hAnsiTheme="minorHAnsi"/>
          <w:sz w:val="24"/>
          <w:szCs w:val="24"/>
        </w:rPr>
        <w:t>of 38</w:t>
      </w:r>
      <w:r w:rsidR="00123621">
        <w:rPr>
          <w:rFonts w:asciiTheme="minorHAnsi" w:hAnsiTheme="minorHAnsi"/>
          <w:sz w:val="24"/>
          <w:szCs w:val="24"/>
        </w:rPr>
        <w:t xml:space="preserve"> on the </w:t>
      </w:r>
      <w:r w:rsidR="00125103">
        <w:rPr>
          <w:rFonts w:asciiTheme="minorHAnsi" w:hAnsiTheme="minorHAnsi"/>
          <w:sz w:val="24"/>
          <w:szCs w:val="24"/>
        </w:rPr>
        <w:t>8</w:t>
      </w:r>
      <w:r w:rsidR="00125103" w:rsidRPr="00125103">
        <w:rPr>
          <w:rFonts w:asciiTheme="minorHAnsi" w:hAnsiTheme="minorHAnsi"/>
          <w:sz w:val="24"/>
          <w:szCs w:val="24"/>
          <w:vertAlign w:val="superscript"/>
        </w:rPr>
        <w:t>th</w:t>
      </w:r>
      <w:r w:rsidR="00E054E0" w:rsidRPr="00123621">
        <w:rPr>
          <w:rFonts w:asciiTheme="minorHAnsi" w:hAnsiTheme="minorHAnsi"/>
          <w:sz w:val="24"/>
          <w:szCs w:val="24"/>
        </w:rPr>
        <w:t>.</w:t>
      </w:r>
    </w:p>
    <w:p w14:paraId="0D1C2896" w14:textId="77777777" w:rsidR="00425915" w:rsidRPr="00433631" w:rsidRDefault="00425915" w:rsidP="00DD55A4">
      <w:pPr>
        <w:rPr>
          <w:rFonts w:asciiTheme="minorHAnsi" w:hAnsiTheme="minorHAnsi"/>
          <w:b/>
          <w:sz w:val="24"/>
          <w:szCs w:val="24"/>
          <w:highlight w:val="yellow"/>
        </w:rPr>
      </w:pPr>
    </w:p>
    <w:p w14:paraId="1C16FF19" w14:textId="0DE13D01" w:rsidR="00425915" w:rsidRDefault="00425915" w:rsidP="00DD55A4">
      <w:pPr>
        <w:rPr>
          <w:rFonts w:asciiTheme="minorHAnsi" w:hAnsiTheme="minorHAnsi"/>
          <w:sz w:val="24"/>
          <w:szCs w:val="24"/>
        </w:rPr>
      </w:pPr>
      <w:r w:rsidRPr="00123621">
        <w:rPr>
          <w:rFonts w:asciiTheme="minorHAnsi" w:hAnsiTheme="minorHAnsi"/>
          <w:b/>
          <w:sz w:val="24"/>
          <w:szCs w:val="24"/>
        </w:rPr>
        <w:t>Northern Fur Seal</w:t>
      </w:r>
      <w:r w:rsidR="00A26A43" w:rsidRPr="00123621">
        <w:rPr>
          <w:rFonts w:asciiTheme="minorHAnsi" w:hAnsiTheme="minorHAnsi"/>
          <w:b/>
          <w:sz w:val="24"/>
          <w:szCs w:val="24"/>
        </w:rPr>
        <w:t xml:space="preserve"> </w:t>
      </w:r>
      <w:r w:rsidR="00E054E0" w:rsidRPr="00123621">
        <w:rPr>
          <w:rFonts w:asciiTheme="minorHAnsi" w:hAnsiTheme="minorHAnsi"/>
          <w:b/>
          <w:sz w:val="24"/>
          <w:szCs w:val="24"/>
        </w:rPr>
        <w:t>–</w:t>
      </w:r>
      <w:r w:rsidR="00A26A43" w:rsidRPr="00123621">
        <w:rPr>
          <w:rFonts w:asciiTheme="minorHAnsi" w:hAnsiTheme="minorHAnsi"/>
          <w:b/>
          <w:sz w:val="24"/>
          <w:szCs w:val="24"/>
        </w:rPr>
        <w:t xml:space="preserve"> </w:t>
      </w:r>
      <w:r w:rsidR="00125103">
        <w:rPr>
          <w:rFonts w:asciiTheme="minorHAnsi" w:hAnsiTheme="minorHAnsi"/>
          <w:sz w:val="24"/>
          <w:szCs w:val="24"/>
        </w:rPr>
        <w:t>N</w:t>
      </w:r>
      <w:r w:rsidR="00E054E0" w:rsidRPr="00123621">
        <w:rPr>
          <w:rFonts w:asciiTheme="minorHAnsi" w:hAnsiTheme="minorHAnsi"/>
          <w:sz w:val="24"/>
          <w:szCs w:val="24"/>
        </w:rPr>
        <w:t xml:space="preserve">umbers </w:t>
      </w:r>
      <w:r w:rsidR="00125103">
        <w:rPr>
          <w:rFonts w:asciiTheme="minorHAnsi" w:hAnsiTheme="minorHAnsi"/>
          <w:sz w:val="24"/>
          <w:szCs w:val="24"/>
        </w:rPr>
        <w:t xml:space="preserve">declined </w:t>
      </w:r>
      <w:r w:rsidR="00E054E0" w:rsidRPr="00123621">
        <w:rPr>
          <w:rFonts w:asciiTheme="minorHAnsi" w:hAnsiTheme="minorHAnsi"/>
          <w:sz w:val="24"/>
          <w:szCs w:val="24"/>
        </w:rPr>
        <w:t>for the colony on West End this month</w:t>
      </w:r>
      <w:r w:rsidR="00125103">
        <w:rPr>
          <w:rFonts w:asciiTheme="minorHAnsi" w:hAnsiTheme="minorHAnsi"/>
          <w:sz w:val="24"/>
          <w:szCs w:val="24"/>
        </w:rPr>
        <w:t xml:space="preserve"> as more individuals head</w:t>
      </w:r>
      <w:r w:rsidR="00AF4340">
        <w:rPr>
          <w:rFonts w:asciiTheme="minorHAnsi" w:hAnsiTheme="minorHAnsi"/>
          <w:sz w:val="24"/>
          <w:szCs w:val="24"/>
        </w:rPr>
        <w:t>ed</w:t>
      </w:r>
      <w:r w:rsidR="00125103">
        <w:rPr>
          <w:rFonts w:asciiTheme="minorHAnsi" w:hAnsiTheme="minorHAnsi"/>
          <w:sz w:val="24"/>
          <w:szCs w:val="24"/>
        </w:rPr>
        <w:t xml:space="preserve"> to sea for the winter. On average there were 969</w:t>
      </w:r>
      <w:r w:rsidR="004D4D1E" w:rsidRPr="00123621">
        <w:rPr>
          <w:rFonts w:asciiTheme="minorHAnsi" w:hAnsiTheme="minorHAnsi"/>
          <w:sz w:val="24"/>
          <w:szCs w:val="24"/>
        </w:rPr>
        <w:t xml:space="preserve"> (</w:t>
      </w:r>
      <w:proofErr w:type="spellStart"/>
      <w:proofErr w:type="gramStart"/>
      <w:r w:rsidR="004D4D1E" w:rsidRPr="00123621">
        <w:rPr>
          <w:rFonts w:asciiTheme="minorHAnsi" w:hAnsiTheme="minorHAnsi"/>
          <w:sz w:val="24"/>
          <w:szCs w:val="24"/>
        </w:rPr>
        <w:t>std</w:t>
      </w:r>
      <w:proofErr w:type="spellEnd"/>
      <w:proofErr w:type="gramEnd"/>
      <w:r w:rsidR="004D4D1E" w:rsidRPr="00123621">
        <w:rPr>
          <w:rFonts w:asciiTheme="minorHAnsi" w:hAnsiTheme="minorHAnsi"/>
          <w:sz w:val="24"/>
          <w:szCs w:val="24"/>
        </w:rPr>
        <w:t xml:space="preserve"> ±</w:t>
      </w:r>
      <w:r w:rsidR="00125103">
        <w:rPr>
          <w:rFonts w:asciiTheme="minorHAnsi" w:hAnsiTheme="minorHAnsi"/>
          <w:sz w:val="24"/>
          <w:szCs w:val="24"/>
        </w:rPr>
        <w:t xml:space="preserve"> 158</w:t>
      </w:r>
      <w:r w:rsidR="004D4D1E" w:rsidRPr="00123621">
        <w:rPr>
          <w:rFonts w:asciiTheme="minorHAnsi" w:hAnsiTheme="minorHAnsi"/>
          <w:sz w:val="24"/>
          <w:szCs w:val="24"/>
        </w:rPr>
        <w:t xml:space="preserve">) individuals counted, with the high count of </w:t>
      </w:r>
      <w:r w:rsidR="00125103">
        <w:rPr>
          <w:rFonts w:asciiTheme="minorHAnsi" w:hAnsiTheme="minorHAnsi"/>
          <w:sz w:val="24"/>
          <w:szCs w:val="24"/>
        </w:rPr>
        <w:t>1,227</w:t>
      </w:r>
      <w:r w:rsidR="004D4D1E" w:rsidRPr="00123621">
        <w:rPr>
          <w:rFonts w:asciiTheme="minorHAnsi" w:hAnsiTheme="minorHAnsi"/>
          <w:sz w:val="24"/>
          <w:szCs w:val="24"/>
        </w:rPr>
        <w:t xml:space="preserve"> observed on t</w:t>
      </w:r>
      <w:r w:rsidR="00716C42">
        <w:rPr>
          <w:rFonts w:asciiTheme="minorHAnsi" w:hAnsiTheme="minorHAnsi"/>
          <w:sz w:val="24"/>
          <w:szCs w:val="24"/>
        </w:rPr>
        <w:t>he 2</w:t>
      </w:r>
      <w:r w:rsidR="00125103">
        <w:rPr>
          <w:rFonts w:asciiTheme="minorHAnsi" w:hAnsiTheme="minorHAnsi"/>
          <w:sz w:val="24"/>
          <w:szCs w:val="24"/>
        </w:rPr>
        <w:t>2</w:t>
      </w:r>
      <w:r w:rsidR="00125103" w:rsidRPr="00125103">
        <w:rPr>
          <w:rFonts w:asciiTheme="minorHAnsi" w:hAnsiTheme="minorHAnsi"/>
          <w:sz w:val="24"/>
          <w:szCs w:val="24"/>
          <w:vertAlign w:val="superscript"/>
        </w:rPr>
        <w:t>nd</w:t>
      </w:r>
      <w:r w:rsidR="004D4D1E" w:rsidRPr="00123621">
        <w:rPr>
          <w:rFonts w:asciiTheme="minorHAnsi" w:hAnsiTheme="minorHAnsi"/>
          <w:sz w:val="24"/>
          <w:szCs w:val="24"/>
        </w:rPr>
        <w:t xml:space="preserve">. </w:t>
      </w:r>
      <w:r w:rsidR="00123621">
        <w:rPr>
          <w:rFonts w:asciiTheme="minorHAnsi" w:hAnsiTheme="minorHAnsi"/>
          <w:sz w:val="24"/>
          <w:szCs w:val="24"/>
        </w:rPr>
        <w:t>The high count for</w:t>
      </w:r>
      <w:r w:rsidR="004D4D1E" w:rsidRPr="00123621">
        <w:rPr>
          <w:rFonts w:asciiTheme="minorHAnsi" w:hAnsiTheme="minorHAnsi"/>
          <w:sz w:val="24"/>
          <w:szCs w:val="24"/>
        </w:rPr>
        <w:t xml:space="preserve"> pups </w:t>
      </w:r>
      <w:r w:rsidR="00125103">
        <w:rPr>
          <w:rFonts w:asciiTheme="minorHAnsi" w:hAnsiTheme="minorHAnsi"/>
          <w:sz w:val="24"/>
          <w:szCs w:val="24"/>
        </w:rPr>
        <w:t>was 109</w:t>
      </w:r>
      <w:r w:rsidR="00716C42">
        <w:rPr>
          <w:rFonts w:asciiTheme="minorHAnsi" w:hAnsiTheme="minorHAnsi"/>
          <w:sz w:val="24"/>
          <w:szCs w:val="24"/>
        </w:rPr>
        <w:t xml:space="preserve"> on the </w:t>
      </w:r>
      <w:r w:rsidR="00125103">
        <w:rPr>
          <w:rFonts w:asciiTheme="minorHAnsi" w:hAnsiTheme="minorHAnsi"/>
          <w:sz w:val="24"/>
          <w:szCs w:val="24"/>
        </w:rPr>
        <w:t>8</w:t>
      </w:r>
      <w:r w:rsidR="00125103" w:rsidRPr="00125103">
        <w:rPr>
          <w:rFonts w:asciiTheme="minorHAnsi" w:hAnsiTheme="minorHAnsi"/>
          <w:sz w:val="24"/>
          <w:szCs w:val="24"/>
          <w:vertAlign w:val="superscript"/>
        </w:rPr>
        <w:t>th</w:t>
      </w:r>
      <w:r w:rsidR="00125103">
        <w:rPr>
          <w:rFonts w:asciiTheme="minorHAnsi" w:hAnsiTheme="minorHAnsi"/>
          <w:sz w:val="24"/>
          <w:szCs w:val="24"/>
        </w:rPr>
        <w:t>; on subsequent surveys, pups were not identified from the lighthouse because they become too difficult to distinguish from immatures.</w:t>
      </w:r>
    </w:p>
    <w:p w14:paraId="3DA26E85" w14:textId="77777777" w:rsidR="004267AD" w:rsidRDefault="004267AD" w:rsidP="00DD55A4">
      <w:pPr>
        <w:rPr>
          <w:rFonts w:asciiTheme="minorHAnsi" w:hAnsiTheme="minorHAnsi"/>
          <w:sz w:val="24"/>
          <w:szCs w:val="24"/>
        </w:rPr>
      </w:pPr>
    </w:p>
    <w:p w14:paraId="5C0C4233" w14:textId="2216017B" w:rsidR="00BF3C30" w:rsidRPr="00BF3C30" w:rsidRDefault="00BF3C30" w:rsidP="00DD55A4">
      <w:pPr>
        <w:rPr>
          <w:rFonts w:asciiTheme="minorHAnsi" w:hAnsiTheme="minorHAnsi"/>
          <w:sz w:val="24"/>
          <w:szCs w:val="24"/>
        </w:rPr>
      </w:pPr>
      <w:r>
        <w:rPr>
          <w:rFonts w:asciiTheme="minorHAnsi" w:hAnsiTheme="minorHAnsi"/>
          <w:sz w:val="24"/>
          <w:szCs w:val="24"/>
        </w:rPr>
        <w:t>On a trip to West End Island on the 2</w:t>
      </w:r>
      <w:r w:rsidR="00F269A7">
        <w:rPr>
          <w:rFonts w:asciiTheme="minorHAnsi" w:hAnsiTheme="minorHAnsi"/>
          <w:sz w:val="24"/>
          <w:szCs w:val="24"/>
        </w:rPr>
        <w:t>3</w:t>
      </w:r>
      <w:r w:rsidR="00F269A7" w:rsidRPr="00F269A7">
        <w:rPr>
          <w:rFonts w:asciiTheme="minorHAnsi" w:hAnsiTheme="minorHAnsi"/>
          <w:sz w:val="24"/>
          <w:szCs w:val="24"/>
          <w:vertAlign w:val="superscript"/>
        </w:rPr>
        <w:t>rd</w:t>
      </w:r>
      <w:r w:rsidR="00F269A7">
        <w:rPr>
          <w:rFonts w:asciiTheme="minorHAnsi" w:hAnsiTheme="minorHAnsi"/>
          <w:sz w:val="24"/>
          <w:szCs w:val="24"/>
        </w:rPr>
        <w:t>, we counted 1,562</w:t>
      </w:r>
      <w:r>
        <w:rPr>
          <w:rFonts w:asciiTheme="minorHAnsi" w:hAnsiTheme="minorHAnsi"/>
          <w:sz w:val="24"/>
          <w:szCs w:val="24"/>
        </w:rPr>
        <w:t xml:space="preserve"> tota</w:t>
      </w:r>
      <w:r w:rsidR="00F269A7">
        <w:rPr>
          <w:rFonts w:asciiTheme="minorHAnsi" w:hAnsiTheme="minorHAnsi"/>
          <w:sz w:val="24"/>
          <w:szCs w:val="24"/>
        </w:rPr>
        <w:t>l individuals which included 123</w:t>
      </w:r>
      <w:r>
        <w:rPr>
          <w:rFonts w:asciiTheme="minorHAnsi" w:hAnsiTheme="minorHAnsi"/>
          <w:sz w:val="24"/>
          <w:szCs w:val="24"/>
        </w:rPr>
        <w:t xml:space="preserve"> </w:t>
      </w:r>
      <w:proofErr w:type="spellStart"/>
      <w:r>
        <w:rPr>
          <w:rFonts w:asciiTheme="minorHAnsi" w:hAnsiTheme="minorHAnsi"/>
          <w:sz w:val="24"/>
          <w:szCs w:val="24"/>
        </w:rPr>
        <w:t>pups</w:t>
      </w:r>
      <w:proofErr w:type="spellEnd"/>
      <w:r w:rsidR="00F269A7">
        <w:rPr>
          <w:rFonts w:asciiTheme="minorHAnsi" w:hAnsiTheme="minorHAnsi"/>
          <w:sz w:val="24"/>
          <w:szCs w:val="24"/>
        </w:rPr>
        <w:t xml:space="preserve"> and 369 non-ID on land, and 1070 non-ID in the water. We </w:t>
      </w:r>
      <w:proofErr w:type="spellStart"/>
      <w:r w:rsidR="00F269A7">
        <w:rPr>
          <w:rFonts w:asciiTheme="minorHAnsi" w:hAnsiTheme="minorHAnsi"/>
          <w:sz w:val="24"/>
          <w:szCs w:val="24"/>
        </w:rPr>
        <w:t>resighted</w:t>
      </w:r>
      <w:proofErr w:type="spellEnd"/>
      <w:r w:rsidR="00F269A7">
        <w:rPr>
          <w:rFonts w:asciiTheme="minorHAnsi" w:hAnsiTheme="minorHAnsi"/>
          <w:sz w:val="24"/>
          <w:szCs w:val="24"/>
        </w:rPr>
        <w:t xml:space="preserve"> tags on 25 individuals, including three</w:t>
      </w:r>
      <w:r>
        <w:rPr>
          <w:rFonts w:asciiTheme="minorHAnsi" w:hAnsiTheme="minorHAnsi"/>
          <w:sz w:val="24"/>
          <w:szCs w:val="24"/>
        </w:rPr>
        <w:t xml:space="preserve"> blue </w:t>
      </w:r>
      <w:r w:rsidR="00AF4340">
        <w:rPr>
          <w:rFonts w:asciiTheme="minorHAnsi" w:hAnsiTheme="minorHAnsi"/>
          <w:sz w:val="24"/>
          <w:szCs w:val="24"/>
        </w:rPr>
        <w:t xml:space="preserve">(Farallon) </w:t>
      </w:r>
      <w:r>
        <w:rPr>
          <w:rFonts w:asciiTheme="minorHAnsi" w:hAnsiTheme="minorHAnsi"/>
          <w:sz w:val="24"/>
          <w:szCs w:val="24"/>
        </w:rPr>
        <w:t>tag</w:t>
      </w:r>
      <w:r w:rsidR="00F269A7">
        <w:rPr>
          <w:rFonts w:asciiTheme="minorHAnsi" w:hAnsiTheme="minorHAnsi"/>
          <w:sz w:val="24"/>
          <w:szCs w:val="24"/>
        </w:rPr>
        <w:t>s on</w:t>
      </w:r>
      <w:r>
        <w:rPr>
          <w:rFonts w:asciiTheme="minorHAnsi" w:hAnsiTheme="minorHAnsi"/>
          <w:sz w:val="24"/>
          <w:szCs w:val="24"/>
        </w:rPr>
        <w:t xml:space="preserve"> individual</w:t>
      </w:r>
      <w:r w:rsidR="00F269A7">
        <w:rPr>
          <w:rFonts w:asciiTheme="minorHAnsi" w:hAnsiTheme="minorHAnsi"/>
          <w:sz w:val="24"/>
          <w:szCs w:val="24"/>
        </w:rPr>
        <w:t>s</w:t>
      </w:r>
      <w:r>
        <w:rPr>
          <w:rFonts w:asciiTheme="minorHAnsi" w:hAnsiTheme="minorHAnsi"/>
          <w:sz w:val="24"/>
          <w:szCs w:val="24"/>
        </w:rPr>
        <w:t xml:space="preserve"> we tagged in </w:t>
      </w:r>
      <w:r w:rsidR="00F269A7">
        <w:rPr>
          <w:rFonts w:asciiTheme="minorHAnsi" w:hAnsiTheme="minorHAnsi"/>
          <w:sz w:val="24"/>
          <w:szCs w:val="24"/>
        </w:rPr>
        <w:t xml:space="preserve">2017 and </w:t>
      </w:r>
      <w:r>
        <w:rPr>
          <w:rFonts w:asciiTheme="minorHAnsi" w:hAnsiTheme="minorHAnsi"/>
          <w:sz w:val="24"/>
          <w:szCs w:val="24"/>
        </w:rPr>
        <w:t xml:space="preserve">2018. </w:t>
      </w:r>
    </w:p>
    <w:p w14:paraId="1A65D1D3" w14:textId="77777777" w:rsidR="00872CD6" w:rsidRPr="00E678AE" w:rsidRDefault="00872CD6" w:rsidP="00DD55A4">
      <w:pPr>
        <w:rPr>
          <w:rFonts w:asciiTheme="minorHAnsi" w:hAnsiTheme="minorHAnsi"/>
          <w:sz w:val="24"/>
          <w:szCs w:val="24"/>
        </w:rPr>
      </w:pPr>
    </w:p>
    <w:p w14:paraId="269586ED" w14:textId="77777777" w:rsidR="00810BE6" w:rsidRPr="00E678AE" w:rsidRDefault="00810BE6" w:rsidP="00DD55A4">
      <w:pPr>
        <w:rPr>
          <w:rFonts w:asciiTheme="minorHAnsi" w:hAnsiTheme="minorHAnsi"/>
          <w:b/>
          <w:color w:val="005A9E"/>
          <w:sz w:val="32"/>
          <w:szCs w:val="32"/>
        </w:rPr>
      </w:pPr>
      <w:r w:rsidRPr="00E678AE">
        <w:rPr>
          <w:rFonts w:asciiTheme="minorHAnsi" w:hAnsiTheme="minorHAnsi"/>
          <w:b/>
          <w:color w:val="005A9E"/>
          <w:sz w:val="32"/>
          <w:szCs w:val="32"/>
        </w:rPr>
        <w:t>Cetaceans</w:t>
      </w:r>
    </w:p>
    <w:p w14:paraId="624C869D" w14:textId="47654D44" w:rsidR="00FA1FBB" w:rsidRDefault="009B5193" w:rsidP="009876A5">
      <w:pPr>
        <w:spacing w:after="240"/>
        <w:rPr>
          <w:rFonts w:asciiTheme="minorHAnsi" w:hAnsiTheme="minorHAnsi"/>
          <w:sz w:val="24"/>
          <w:szCs w:val="24"/>
        </w:rPr>
      </w:pPr>
      <w:r w:rsidRPr="007660E4">
        <w:rPr>
          <w:rFonts w:asciiTheme="minorHAnsi" w:hAnsiTheme="minorHAnsi"/>
          <w:b/>
          <w:sz w:val="24"/>
          <w:szCs w:val="24"/>
        </w:rPr>
        <w:t>Standard Survey</w:t>
      </w:r>
      <w:r w:rsidRPr="007660E4">
        <w:rPr>
          <w:rFonts w:asciiTheme="minorHAnsi" w:hAnsiTheme="minorHAnsi"/>
          <w:sz w:val="24"/>
          <w:szCs w:val="24"/>
        </w:rPr>
        <w:t xml:space="preserve"> –</w:t>
      </w:r>
      <w:r w:rsidR="00B44A3F">
        <w:rPr>
          <w:rFonts w:asciiTheme="minorHAnsi" w:hAnsiTheme="minorHAnsi"/>
          <w:sz w:val="24"/>
          <w:szCs w:val="24"/>
        </w:rPr>
        <w:t xml:space="preserve"> </w:t>
      </w:r>
      <w:r w:rsidR="00D603D7">
        <w:rPr>
          <w:rFonts w:asciiTheme="minorHAnsi" w:hAnsiTheme="minorHAnsi"/>
          <w:sz w:val="24"/>
          <w:szCs w:val="24"/>
        </w:rPr>
        <w:t>Eleven</w:t>
      </w:r>
      <w:r w:rsidR="009B7BB3" w:rsidRPr="007660E4">
        <w:rPr>
          <w:rFonts w:asciiTheme="minorHAnsi" w:hAnsiTheme="minorHAnsi"/>
          <w:sz w:val="24"/>
          <w:szCs w:val="24"/>
        </w:rPr>
        <w:t xml:space="preserve"> one-</w:t>
      </w:r>
      <w:r w:rsidRPr="007660E4">
        <w:rPr>
          <w:rFonts w:asciiTheme="minorHAnsi" w:hAnsiTheme="minorHAnsi"/>
          <w:sz w:val="24"/>
          <w:szCs w:val="24"/>
        </w:rPr>
        <w:t xml:space="preserve">hour </w:t>
      </w:r>
      <w:r w:rsidR="006A45F1" w:rsidRPr="007660E4">
        <w:rPr>
          <w:rFonts w:asciiTheme="minorHAnsi" w:hAnsiTheme="minorHAnsi"/>
          <w:sz w:val="24"/>
          <w:szCs w:val="24"/>
        </w:rPr>
        <w:t xml:space="preserve">standard </w:t>
      </w:r>
      <w:r w:rsidR="00FC6845" w:rsidRPr="007660E4">
        <w:rPr>
          <w:rFonts w:asciiTheme="minorHAnsi" w:hAnsiTheme="minorHAnsi"/>
          <w:sz w:val="24"/>
          <w:szCs w:val="24"/>
        </w:rPr>
        <w:t xml:space="preserve">whale </w:t>
      </w:r>
      <w:proofErr w:type="spellStart"/>
      <w:r w:rsidR="00FC6845" w:rsidRPr="007660E4">
        <w:rPr>
          <w:rFonts w:asciiTheme="minorHAnsi" w:hAnsiTheme="minorHAnsi"/>
          <w:sz w:val="24"/>
          <w:szCs w:val="24"/>
        </w:rPr>
        <w:t>watch</w:t>
      </w:r>
      <w:r w:rsidR="00641A2E" w:rsidRPr="007660E4">
        <w:rPr>
          <w:rFonts w:asciiTheme="minorHAnsi" w:hAnsiTheme="minorHAnsi"/>
          <w:sz w:val="24"/>
          <w:szCs w:val="24"/>
        </w:rPr>
        <w:t>es</w:t>
      </w:r>
      <w:proofErr w:type="spellEnd"/>
      <w:r w:rsidR="00945F10" w:rsidRPr="007660E4">
        <w:rPr>
          <w:rFonts w:asciiTheme="minorHAnsi" w:hAnsiTheme="minorHAnsi"/>
          <w:sz w:val="24"/>
          <w:szCs w:val="24"/>
        </w:rPr>
        <w:t xml:space="preserve"> w</w:t>
      </w:r>
      <w:r w:rsidR="00641A2E" w:rsidRPr="007660E4">
        <w:rPr>
          <w:rFonts w:asciiTheme="minorHAnsi" w:hAnsiTheme="minorHAnsi"/>
          <w:sz w:val="24"/>
          <w:szCs w:val="24"/>
        </w:rPr>
        <w:t>ere</w:t>
      </w:r>
      <w:r w:rsidR="00FC6845" w:rsidRPr="007660E4">
        <w:rPr>
          <w:rFonts w:asciiTheme="minorHAnsi" w:hAnsiTheme="minorHAnsi"/>
          <w:sz w:val="24"/>
          <w:szCs w:val="24"/>
        </w:rPr>
        <w:t xml:space="preserve"> </w:t>
      </w:r>
      <w:r w:rsidRPr="007660E4">
        <w:rPr>
          <w:rFonts w:asciiTheme="minorHAnsi" w:hAnsiTheme="minorHAnsi"/>
          <w:sz w:val="24"/>
          <w:szCs w:val="24"/>
        </w:rPr>
        <w:t>conducted this month from the Lighthouse using</w:t>
      </w:r>
      <w:r w:rsidR="00E67D85" w:rsidRPr="007660E4">
        <w:rPr>
          <w:rFonts w:asciiTheme="minorHAnsi" w:hAnsiTheme="minorHAnsi"/>
          <w:sz w:val="24"/>
          <w:szCs w:val="24"/>
        </w:rPr>
        <w:t xml:space="preserve"> the Spotter App</w:t>
      </w:r>
      <w:r w:rsidR="00006173" w:rsidRPr="007660E4">
        <w:rPr>
          <w:rFonts w:asciiTheme="minorHAnsi" w:hAnsiTheme="minorHAnsi"/>
          <w:sz w:val="24"/>
          <w:szCs w:val="24"/>
        </w:rPr>
        <w:t>.</w:t>
      </w:r>
      <w:r w:rsidR="00AC5F33" w:rsidRPr="007660E4">
        <w:rPr>
          <w:rFonts w:asciiTheme="minorHAnsi" w:hAnsiTheme="minorHAnsi"/>
          <w:sz w:val="24"/>
          <w:szCs w:val="24"/>
        </w:rPr>
        <w:t xml:space="preserve"> </w:t>
      </w:r>
      <w:r w:rsidR="002C0432">
        <w:rPr>
          <w:rFonts w:asciiTheme="minorHAnsi" w:hAnsiTheme="minorHAnsi"/>
          <w:sz w:val="24"/>
          <w:szCs w:val="24"/>
        </w:rPr>
        <w:t xml:space="preserve">Fog and/or wind frequently hampered our ability to conduct these surveys. </w:t>
      </w:r>
      <w:r w:rsidR="00B44A3F">
        <w:rPr>
          <w:rFonts w:asciiTheme="minorHAnsi" w:hAnsiTheme="minorHAnsi"/>
          <w:sz w:val="24"/>
          <w:szCs w:val="24"/>
        </w:rPr>
        <w:t>One</w:t>
      </w:r>
      <w:r w:rsidR="00D603D7">
        <w:rPr>
          <w:rFonts w:asciiTheme="minorHAnsi" w:hAnsiTheme="minorHAnsi"/>
          <w:sz w:val="24"/>
          <w:szCs w:val="24"/>
        </w:rPr>
        <w:t xml:space="preserve"> to three</w:t>
      </w:r>
      <w:r w:rsidR="00B44A3F">
        <w:rPr>
          <w:rFonts w:asciiTheme="minorHAnsi" w:hAnsiTheme="minorHAnsi"/>
          <w:sz w:val="24"/>
          <w:szCs w:val="24"/>
        </w:rPr>
        <w:t xml:space="preserve"> </w:t>
      </w:r>
      <w:r w:rsidR="002C0432">
        <w:rPr>
          <w:rFonts w:asciiTheme="minorHAnsi" w:hAnsiTheme="minorHAnsi"/>
          <w:sz w:val="24"/>
          <w:szCs w:val="24"/>
        </w:rPr>
        <w:t>g</w:t>
      </w:r>
      <w:r w:rsidR="00716C42">
        <w:rPr>
          <w:rFonts w:asciiTheme="minorHAnsi" w:hAnsiTheme="minorHAnsi"/>
          <w:sz w:val="24"/>
          <w:szCs w:val="24"/>
        </w:rPr>
        <w:t xml:space="preserve">ray </w:t>
      </w:r>
      <w:r w:rsidR="007660E4">
        <w:rPr>
          <w:rFonts w:asciiTheme="minorHAnsi" w:hAnsiTheme="minorHAnsi"/>
          <w:sz w:val="24"/>
          <w:szCs w:val="24"/>
        </w:rPr>
        <w:t>whale</w:t>
      </w:r>
      <w:r w:rsidR="00D603D7">
        <w:rPr>
          <w:rFonts w:asciiTheme="minorHAnsi" w:hAnsiTheme="minorHAnsi"/>
          <w:sz w:val="24"/>
          <w:szCs w:val="24"/>
        </w:rPr>
        <w:t>s</w:t>
      </w:r>
      <w:r w:rsidR="00716C42">
        <w:rPr>
          <w:rFonts w:asciiTheme="minorHAnsi" w:hAnsiTheme="minorHAnsi"/>
          <w:sz w:val="24"/>
          <w:szCs w:val="24"/>
        </w:rPr>
        <w:t xml:space="preserve"> </w:t>
      </w:r>
      <w:r w:rsidR="00D603D7">
        <w:rPr>
          <w:rFonts w:asciiTheme="minorHAnsi" w:hAnsiTheme="minorHAnsi"/>
          <w:sz w:val="24"/>
          <w:szCs w:val="24"/>
        </w:rPr>
        <w:t>were</w:t>
      </w:r>
      <w:r w:rsidR="002C0432">
        <w:rPr>
          <w:rFonts w:asciiTheme="minorHAnsi" w:hAnsiTheme="minorHAnsi"/>
          <w:sz w:val="24"/>
          <w:szCs w:val="24"/>
        </w:rPr>
        <w:t xml:space="preserve"> observed </w:t>
      </w:r>
      <w:r w:rsidR="00D603D7">
        <w:rPr>
          <w:rFonts w:asciiTheme="minorHAnsi" w:hAnsiTheme="minorHAnsi"/>
          <w:sz w:val="24"/>
          <w:szCs w:val="24"/>
        </w:rPr>
        <w:t>close to</w:t>
      </w:r>
      <w:r w:rsidR="002C0432">
        <w:rPr>
          <w:rFonts w:asciiTheme="minorHAnsi" w:hAnsiTheme="minorHAnsi"/>
          <w:sz w:val="24"/>
          <w:szCs w:val="24"/>
        </w:rPr>
        <w:t xml:space="preserve"> the island </w:t>
      </w:r>
      <w:r w:rsidR="00B44A3F">
        <w:rPr>
          <w:rFonts w:asciiTheme="minorHAnsi" w:hAnsiTheme="minorHAnsi"/>
          <w:sz w:val="24"/>
          <w:szCs w:val="24"/>
        </w:rPr>
        <w:t xml:space="preserve">all </w:t>
      </w:r>
      <w:r w:rsidR="002C0432">
        <w:rPr>
          <w:rFonts w:asciiTheme="minorHAnsi" w:hAnsiTheme="minorHAnsi"/>
          <w:sz w:val="24"/>
          <w:szCs w:val="24"/>
        </w:rPr>
        <w:t>month</w:t>
      </w:r>
      <w:r w:rsidR="007660E4">
        <w:rPr>
          <w:rFonts w:asciiTheme="minorHAnsi" w:hAnsiTheme="minorHAnsi"/>
          <w:sz w:val="24"/>
          <w:szCs w:val="24"/>
        </w:rPr>
        <w:t xml:space="preserve">. </w:t>
      </w:r>
      <w:r w:rsidR="00B44A3F">
        <w:rPr>
          <w:rFonts w:asciiTheme="minorHAnsi" w:hAnsiTheme="minorHAnsi"/>
          <w:sz w:val="24"/>
          <w:szCs w:val="24"/>
        </w:rPr>
        <w:t xml:space="preserve">Large numbers of humpback whales were seen early </w:t>
      </w:r>
      <w:r w:rsidR="00D603D7">
        <w:rPr>
          <w:rFonts w:asciiTheme="minorHAnsi" w:hAnsiTheme="minorHAnsi"/>
          <w:sz w:val="24"/>
          <w:szCs w:val="24"/>
        </w:rPr>
        <w:t>mid-</w:t>
      </w:r>
      <w:r w:rsidR="00B44A3F">
        <w:rPr>
          <w:rFonts w:asciiTheme="minorHAnsi" w:hAnsiTheme="minorHAnsi"/>
          <w:sz w:val="24"/>
          <w:szCs w:val="24"/>
        </w:rPr>
        <w:t xml:space="preserve">month and </w:t>
      </w:r>
      <w:r w:rsidR="00D603D7">
        <w:rPr>
          <w:rFonts w:asciiTheme="minorHAnsi" w:hAnsiTheme="minorHAnsi"/>
          <w:sz w:val="24"/>
          <w:szCs w:val="24"/>
        </w:rPr>
        <w:t xml:space="preserve">late in the </w:t>
      </w:r>
      <w:r w:rsidR="00B44A3F">
        <w:rPr>
          <w:rFonts w:asciiTheme="minorHAnsi" w:hAnsiTheme="minorHAnsi"/>
          <w:sz w:val="24"/>
          <w:szCs w:val="24"/>
        </w:rPr>
        <w:t xml:space="preserve">month. </w:t>
      </w:r>
      <w:r w:rsidR="00D603D7">
        <w:rPr>
          <w:rFonts w:asciiTheme="minorHAnsi" w:hAnsiTheme="minorHAnsi"/>
          <w:sz w:val="24"/>
          <w:szCs w:val="24"/>
        </w:rPr>
        <w:t xml:space="preserve">Large groups of Pacific White-sided and </w:t>
      </w:r>
      <w:proofErr w:type="spellStart"/>
      <w:r w:rsidR="00D603D7">
        <w:rPr>
          <w:rFonts w:asciiTheme="minorHAnsi" w:hAnsiTheme="minorHAnsi"/>
          <w:sz w:val="24"/>
          <w:szCs w:val="24"/>
        </w:rPr>
        <w:t>Risso’s</w:t>
      </w:r>
      <w:proofErr w:type="spellEnd"/>
      <w:r w:rsidR="00D603D7">
        <w:rPr>
          <w:rFonts w:asciiTheme="minorHAnsi" w:hAnsiTheme="minorHAnsi"/>
          <w:sz w:val="24"/>
          <w:szCs w:val="24"/>
        </w:rPr>
        <w:t xml:space="preserve"> Dolphins were seen this month.</w:t>
      </w:r>
    </w:p>
    <w:p w14:paraId="19088BE4" w14:textId="4662E079" w:rsidR="0074075B" w:rsidRPr="009876A5" w:rsidRDefault="00D603D7" w:rsidP="009876A5">
      <w:pPr>
        <w:spacing w:after="240"/>
        <w:rPr>
          <w:rFonts w:asciiTheme="minorHAnsi" w:hAnsiTheme="minorHAnsi"/>
          <w:sz w:val="24"/>
          <w:szCs w:val="24"/>
        </w:rPr>
      </w:pPr>
      <w:r>
        <w:rPr>
          <w:noProof/>
        </w:rPr>
        <w:lastRenderedPageBreak/>
        <w:drawing>
          <wp:inline distT="0" distB="0" distL="0" distR="0" wp14:anchorId="565D9EF7" wp14:editId="68B55060">
            <wp:extent cx="5892800" cy="2546350"/>
            <wp:effectExtent l="0" t="0" r="0" b="63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1B19AE5" w14:textId="16F7475D" w:rsidR="00810BE6" w:rsidRPr="00380D13" w:rsidRDefault="00810BE6" w:rsidP="00DD55A4">
      <w:pPr>
        <w:rPr>
          <w:rFonts w:asciiTheme="minorHAnsi" w:hAnsiTheme="minorHAnsi"/>
          <w:b/>
          <w:color w:val="005A9E"/>
          <w:sz w:val="32"/>
          <w:szCs w:val="32"/>
        </w:rPr>
      </w:pPr>
      <w:r w:rsidRPr="00380D13">
        <w:rPr>
          <w:rFonts w:asciiTheme="minorHAnsi" w:hAnsiTheme="minorHAnsi"/>
          <w:b/>
          <w:color w:val="005A9E"/>
          <w:sz w:val="32"/>
          <w:szCs w:val="32"/>
        </w:rPr>
        <w:t>Sharks</w:t>
      </w:r>
    </w:p>
    <w:p w14:paraId="5F9694C0" w14:textId="6E255D55" w:rsidR="005033DA" w:rsidRPr="00380D13" w:rsidRDefault="00E1524D" w:rsidP="00DD55A4">
      <w:pPr>
        <w:rPr>
          <w:rFonts w:asciiTheme="minorHAnsi" w:hAnsiTheme="minorHAnsi"/>
          <w:sz w:val="24"/>
          <w:szCs w:val="24"/>
        </w:rPr>
      </w:pPr>
      <w:r>
        <w:rPr>
          <w:rFonts w:asciiTheme="minorHAnsi" w:hAnsiTheme="minorHAnsi"/>
          <w:sz w:val="24"/>
          <w:szCs w:val="24"/>
        </w:rPr>
        <w:t>Six shark</w:t>
      </w:r>
      <w:r w:rsidR="00FD5F9B">
        <w:rPr>
          <w:rFonts w:asciiTheme="minorHAnsi" w:hAnsiTheme="minorHAnsi"/>
          <w:sz w:val="24"/>
          <w:szCs w:val="24"/>
        </w:rPr>
        <w:t xml:space="preserve"> </w:t>
      </w:r>
      <w:r>
        <w:rPr>
          <w:rFonts w:asciiTheme="minorHAnsi" w:hAnsiTheme="minorHAnsi"/>
          <w:sz w:val="24"/>
          <w:szCs w:val="24"/>
        </w:rPr>
        <w:t>predation events</w:t>
      </w:r>
      <w:r w:rsidR="00FD5F9B">
        <w:rPr>
          <w:rFonts w:asciiTheme="minorHAnsi" w:hAnsiTheme="minorHAnsi"/>
          <w:sz w:val="24"/>
          <w:szCs w:val="24"/>
        </w:rPr>
        <w:t xml:space="preserve"> we</w:t>
      </w:r>
      <w:r>
        <w:rPr>
          <w:rFonts w:asciiTheme="minorHAnsi" w:hAnsiTheme="minorHAnsi"/>
          <w:sz w:val="24"/>
          <w:szCs w:val="24"/>
        </w:rPr>
        <w:t>re</w:t>
      </w:r>
      <w:r w:rsidR="00FD5F9B">
        <w:rPr>
          <w:rFonts w:asciiTheme="minorHAnsi" w:hAnsiTheme="minorHAnsi"/>
          <w:sz w:val="24"/>
          <w:szCs w:val="24"/>
        </w:rPr>
        <w:t xml:space="preserve"> spotted this </w:t>
      </w:r>
      <w:r>
        <w:rPr>
          <w:rFonts w:asciiTheme="minorHAnsi" w:hAnsiTheme="minorHAnsi"/>
          <w:sz w:val="24"/>
          <w:szCs w:val="24"/>
        </w:rPr>
        <w:t>month</w:t>
      </w:r>
      <w:r w:rsidR="00FD5F9B">
        <w:rPr>
          <w:rFonts w:asciiTheme="minorHAnsi" w:hAnsiTheme="minorHAnsi"/>
          <w:sz w:val="24"/>
          <w:szCs w:val="24"/>
        </w:rPr>
        <w:t xml:space="preserve"> </w:t>
      </w:r>
      <w:r>
        <w:rPr>
          <w:rFonts w:asciiTheme="minorHAnsi" w:hAnsiTheme="minorHAnsi"/>
          <w:sz w:val="24"/>
          <w:szCs w:val="24"/>
        </w:rPr>
        <w:t xml:space="preserve">around the island. Four of the attacks were on the south side of the island, while one was off Indian Head, and one was off Fertilizer Flat. Researchers from the Monterey Bay Aquarium came to the island on a few days and encountered several sharks during their work. </w:t>
      </w:r>
    </w:p>
    <w:p w14:paraId="23D62521" w14:textId="77777777" w:rsidR="00493309" w:rsidRPr="00433631" w:rsidRDefault="00493309" w:rsidP="00DD55A4">
      <w:pPr>
        <w:rPr>
          <w:rFonts w:asciiTheme="minorHAnsi" w:hAnsiTheme="minorHAnsi"/>
          <w:b/>
          <w:sz w:val="24"/>
          <w:szCs w:val="24"/>
          <w:highlight w:val="yellow"/>
          <w:u w:val="single"/>
        </w:rPr>
      </w:pPr>
    </w:p>
    <w:p w14:paraId="3477961F" w14:textId="62BD0B56" w:rsidR="00121625" w:rsidRPr="00380D13" w:rsidRDefault="00810BE6" w:rsidP="00DD55A4">
      <w:pPr>
        <w:rPr>
          <w:rFonts w:asciiTheme="minorHAnsi" w:hAnsiTheme="minorHAnsi"/>
          <w:b/>
          <w:color w:val="005A9E"/>
          <w:sz w:val="32"/>
          <w:szCs w:val="32"/>
        </w:rPr>
      </w:pPr>
      <w:r w:rsidRPr="00380D13">
        <w:rPr>
          <w:rFonts w:asciiTheme="minorHAnsi" w:hAnsiTheme="minorHAnsi"/>
          <w:b/>
          <w:color w:val="005A9E"/>
          <w:sz w:val="32"/>
          <w:szCs w:val="32"/>
        </w:rPr>
        <w:t>Salamanders</w:t>
      </w:r>
    </w:p>
    <w:p w14:paraId="74E88C44" w14:textId="34E98EDF" w:rsidR="00CE0366" w:rsidRPr="00380D13" w:rsidRDefault="00155B6A" w:rsidP="00DD55A4">
      <w:pPr>
        <w:rPr>
          <w:rFonts w:asciiTheme="minorHAnsi" w:hAnsiTheme="minorHAnsi"/>
          <w:sz w:val="24"/>
          <w:szCs w:val="24"/>
        </w:rPr>
      </w:pPr>
      <w:r w:rsidRPr="00380D13">
        <w:rPr>
          <w:rFonts w:asciiTheme="minorHAnsi" w:hAnsiTheme="minorHAnsi"/>
          <w:sz w:val="24"/>
          <w:szCs w:val="24"/>
        </w:rPr>
        <w:t>No salamander su</w:t>
      </w:r>
      <w:r w:rsidR="00B704F1">
        <w:rPr>
          <w:rFonts w:asciiTheme="minorHAnsi" w:hAnsiTheme="minorHAnsi"/>
          <w:sz w:val="24"/>
          <w:szCs w:val="24"/>
        </w:rPr>
        <w:t>rveys w</w:t>
      </w:r>
      <w:r w:rsidR="00E1524D">
        <w:rPr>
          <w:rFonts w:asciiTheme="minorHAnsi" w:hAnsiTheme="minorHAnsi"/>
          <w:sz w:val="24"/>
          <w:szCs w:val="24"/>
        </w:rPr>
        <w:t>ere conducted this month, but a few</w:t>
      </w:r>
      <w:r w:rsidR="00B704F1">
        <w:rPr>
          <w:rFonts w:asciiTheme="minorHAnsi" w:hAnsiTheme="minorHAnsi"/>
          <w:sz w:val="24"/>
          <w:szCs w:val="24"/>
        </w:rPr>
        <w:t xml:space="preserve"> individual</w:t>
      </w:r>
      <w:r w:rsidR="00E1524D">
        <w:rPr>
          <w:rFonts w:asciiTheme="minorHAnsi" w:hAnsiTheme="minorHAnsi"/>
          <w:sz w:val="24"/>
          <w:szCs w:val="24"/>
        </w:rPr>
        <w:t>s were</w:t>
      </w:r>
      <w:r w:rsidR="00B704F1">
        <w:rPr>
          <w:rFonts w:asciiTheme="minorHAnsi" w:hAnsiTheme="minorHAnsi"/>
          <w:sz w:val="24"/>
          <w:szCs w:val="24"/>
        </w:rPr>
        <w:t xml:space="preserve"> seen </w:t>
      </w:r>
      <w:r w:rsidR="00E1524D">
        <w:rPr>
          <w:rFonts w:asciiTheme="minorHAnsi" w:hAnsiTheme="minorHAnsi"/>
          <w:sz w:val="24"/>
          <w:szCs w:val="24"/>
        </w:rPr>
        <w:t xml:space="preserve">at night </w:t>
      </w:r>
      <w:r w:rsidR="00125103">
        <w:rPr>
          <w:rFonts w:asciiTheme="minorHAnsi" w:hAnsiTheme="minorHAnsi"/>
          <w:sz w:val="24"/>
          <w:szCs w:val="24"/>
        </w:rPr>
        <w:t xml:space="preserve">during cricket surveys </w:t>
      </w:r>
      <w:r w:rsidR="00E1524D">
        <w:rPr>
          <w:rFonts w:asciiTheme="minorHAnsi" w:hAnsiTheme="minorHAnsi"/>
          <w:sz w:val="24"/>
          <w:szCs w:val="24"/>
        </w:rPr>
        <w:t>around the caves near the G</w:t>
      </w:r>
      <w:r w:rsidR="00125103">
        <w:rPr>
          <w:rFonts w:asciiTheme="minorHAnsi" w:hAnsiTheme="minorHAnsi"/>
          <w:sz w:val="24"/>
          <w:szCs w:val="24"/>
        </w:rPr>
        <w:t xml:space="preserve">ap, and one was found inside Rabbit Cave. </w:t>
      </w:r>
    </w:p>
    <w:p w14:paraId="6B354016" w14:textId="77777777" w:rsidR="00CE0366" w:rsidRPr="00433631" w:rsidRDefault="00CE0366" w:rsidP="00DD55A4">
      <w:pPr>
        <w:rPr>
          <w:rFonts w:asciiTheme="minorHAnsi" w:hAnsiTheme="minorHAnsi"/>
          <w:sz w:val="24"/>
          <w:szCs w:val="24"/>
          <w:highlight w:val="yellow"/>
        </w:rPr>
      </w:pPr>
    </w:p>
    <w:p w14:paraId="0B8D9297" w14:textId="77777777" w:rsidR="00810BE6" w:rsidRPr="00803130" w:rsidRDefault="00810BE6" w:rsidP="00DD55A4">
      <w:pPr>
        <w:rPr>
          <w:rFonts w:asciiTheme="minorHAnsi" w:hAnsiTheme="minorHAnsi"/>
          <w:b/>
          <w:color w:val="005A9E"/>
          <w:sz w:val="32"/>
          <w:szCs w:val="32"/>
        </w:rPr>
      </w:pPr>
      <w:r w:rsidRPr="00803130">
        <w:rPr>
          <w:rFonts w:asciiTheme="minorHAnsi" w:hAnsiTheme="minorHAnsi"/>
          <w:b/>
          <w:color w:val="005A9E"/>
          <w:sz w:val="32"/>
          <w:szCs w:val="32"/>
        </w:rPr>
        <w:t>Owls</w:t>
      </w:r>
    </w:p>
    <w:p w14:paraId="304CB45C" w14:textId="62FDF431" w:rsidR="00BA2C3C" w:rsidRPr="00380D13" w:rsidRDefault="00803130" w:rsidP="00DD55A4">
      <w:pPr>
        <w:rPr>
          <w:rFonts w:asciiTheme="minorHAnsi" w:hAnsiTheme="minorHAnsi"/>
          <w:sz w:val="24"/>
          <w:szCs w:val="24"/>
        </w:rPr>
      </w:pPr>
      <w:r w:rsidRPr="00803130">
        <w:rPr>
          <w:rFonts w:asciiTheme="minorHAnsi" w:hAnsiTheme="minorHAnsi"/>
          <w:sz w:val="24"/>
          <w:szCs w:val="24"/>
        </w:rPr>
        <w:t xml:space="preserve">We recorded eight arrivals this month and banded three of those. In addition, we </w:t>
      </w:r>
      <w:proofErr w:type="spellStart"/>
      <w:r w:rsidRPr="00803130">
        <w:rPr>
          <w:rFonts w:asciiTheme="minorHAnsi" w:hAnsiTheme="minorHAnsi"/>
          <w:sz w:val="24"/>
          <w:szCs w:val="24"/>
        </w:rPr>
        <w:t>resighted</w:t>
      </w:r>
      <w:proofErr w:type="spellEnd"/>
      <w:r w:rsidRPr="00803130">
        <w:rPr>
          <w:rFonts w:asciiTheme="minorHAnsi" w:hAnsiTheme="minorHAnsi"/>
          <w:sz w:val="24"/>
          <w:szCs w:val="24"/>
        </w:rPr>
        <w:t xml:space="preserve"> P30/S, an individual</w:t>
      </w:r>
      <w:r w:rsidR="00B704F1" w:rsidRPr="00803130">
        <w:rPr>
          <w:rFonts w:asciiTheme="minorHAnsi" w:hAnsiTheme="minorHAnsi"/>
          <w:sz w:val="24"/>
          <w:szCs w:val="24"/>
        </w:rPr>
        <w:t xml:space="preserve"> bande</w:t>
      </w:r>
      <w:r w:rsidRPr="00803130">
        <w:rPr>
          <w:rFonts w:asciiTheme="minorHAnsi" w:hAnsiTheme="minorHAnsi"/>
          <w:sz w:val="24"/>
          <w:szCs w:val="24"/>
        </w:rPr>
        <w:t>d by us during the fall of 2019.</w:t>
      </w:r>
    </w:p>
    <w:p w14:paraId="1177A31D" w14:textId="77777777" w:rsidR="005603F7" w:rsidRPr="00433631" w:rsidRDefault="005603F7" w:rsidP="00DD55A4">
      <w:pPr>
        <w:rPr>
          <w:rFonts w:asciiTheme="minorHAnsi" w:hAnsiTheme="minorHAnsi"/>
          <w:b/>
          <w:color w:val="005A9E"/>
          <w:sz w:val="24"/>
          <w:szCs w:val="32"/>
          <w:highlight w:val="yellow"/>
        </w:rPr>
      </w:pPr>
    </w:p>
    <w:p w14:paraId="17F6FCEB" w14:textId="6C44EDE9" w:rsidR="00810BE6" w:rsidRPr="00380D13" w:rsidRDefault="00810BE6" w:rsidP="00DD55A4">
      <w:pPr>
        <w:rPr>
          <w:rFonts w:asciiTheme="minorHAnsi" w:hAnsiTheme="minorHAnsi"/>
          <w:b/>
          <w:color w:val="005A9E"/>
          <w:sz w:val="32"/>
          <w:szCs w:val="32"/>
        </w:rPr>
      </w:pPr>
      <w:r w:rsidRPr="00380D13">
        <w:rPr>
          <w:rFonts w:asciiTheme="minorHAnsi" w:hAnsiTheme="minorHAnsi"/>
          <w:b/>
          <w:color w:val="005A9E"/>
          <w:sz w:val="32"/>
          <w:szCs w:val="32"/>
        </w:rPr>
        <w:t>Crickets</w:t>
      </w:r>
    </w:p>
    <w:p w14:paraId="6A4C24B1" w14:textId="34F98CD6" w:rsidR="00A15308" w:rsidRPr="00380D13" w:rsidRDefault="007C7EBC" w:rsidP="008017D4">
      <w:pPr>
        <w:rPr>
          <w:rFonts w:asciiTheme="minorHAnsi" w:hAnsiTheme="minorHAnsi"/>
          <w:sz w:val="24"/>
          <w:szCs w:val="24"/>
        </w:rPr>
      </w:pPr>
      <w:r>
        <w:rPr>
          <w:rFonts w:asciiTheme="minorHAnsi" w:hAnsiTheme="minorHAnsi"/>
          <w:sz w:val="24"/>
          <w:szCs w:val="24"/>
        </w:rPr>
        <w:t>Cricket</w:t>
      </w:r>
      <w:r w:rsidR="00D963AB">
        <w:rPr>
          <w:rFonts w:asciiTheme="minorHAnsi" w:hAnsiTheme="minorHAnsi"/>
          <w:sz w:val="24"/>
          <w:szCs w:val="24"/>
        </w:rPr>
        <w:t xml:space="preserve"> surveys were conducted </w:t>
      </w:r>
      <w:r>
        <w:rPr>
          <w:rFonts w:asciiTheme="minorHAnsi" w:hAnsiTheme="minorHAnsi"/>
          <w:sz w:val="24"/>
          <w:szCs w:val="24"/>
        </w:rPr>
        <w:t>from the 2</w:t>
      </w:r>
      <w:r w:rsidR="00724BF1">
        <w:rPr>
          <w:rFonts w:asciiTheme="minorHAnsi" w:hAnsiTheme="minorHAnsi"/>
          <w:sz w:val="24"/>
          <w:szCs w:val="24"/>
        </w:rPr>
        <w:t>4</w:t>
      </w:r>
      <w:r w:rsidRPr="007C7EBC">
        <w:rPr>
          <w:rFonts w:asciiTheme="minorHAnsi" w:hAnsiTheme="minorHAnsi"/>
          <w:sz w:val="24"/>
          <w:szCs w:val="24"/>
          <w:vertAlign w:val="superscript"/>
        </w:rPr>
        <w:t>th</w:t>
      </w:r>
      <w:r>
        <w:rPr>
          <w:rFonts w:asciiTheme="minorHAnsi" w:hAnsiTheme="minorHAnsi"/>
          <w:sz w:val="24"/>
          <w:szCs w:val="24"/>
        </w:rPr>
        <w:t xml:space="preserve"> to the 2</w:t>
      </w:r>
      <w:r w:rsidR="00724BF1">
        <w:rPr>
          <w:rFonts w:asciiTheme="minorHAnsi" w:hAnsiTheme="minorHAnsi"/>
          <w:sz w:val="24"/>
          <w:szCs w:val="24"/>
        </w:rPr>
        <w:t>8</w:t>
      </w:r>
      <w:r w:rsidRPr="007C7EBC">
        <w:rPr>
          <w:rFonts w:asciiTheme="minorHAnsi" w:hAnsiTheme="minorHAnsi"/>
          <w:sz w:val="24"/>
          <w:szCs w:val="24"/>
          <w:vertAlign w:val="superscript"/>
        </w:rPr>
        <w:t>th</w:t>
      </w:r>
      <w:r w:rsidR="00A83042">
        <w:rPr>
          <w:rFonts w:asciiTheme="minorHAnsi" w:hAnsiTheme="minorHAnsi"/>
          <w:sz w:val="24"/>
          <w:szCs w:val="24"/>
        </w:rPr>
        <w:t xml:space="preserve"> in all monitored caves: Cricket Cave had an average of 2530 (SD </w:t>
      </w:r>
      <w:r w:rsidR="00A83042">
        <w:rPr>
          <w:rFonts w:asciiTheme="minorHAnsi" w:hAnsiTheme="minorHAnsi" w:cstheme="minorHAnsi"/>
          <w:sz w:val="24"/>
          <w:szCs w:val="24"/>
        </w:rPr>
        <w:t>±</w:t>
      </w:r>
      <w:r w:rsidR="00A83042">
        <w:rPr>
          <w:rFonts w:asciiTheme="minorHAnsi" w:hAnsiTheme="minorHAnsi"/>
          <w:sz w:val="24"/>
          <w:szCs w:val="24"/>
        </w:rPr>
        <w:t xml:space="preserve"> 693) crickets;</w:t>
      </w:r>
      <w:r>
        <w:rPr>
          <w:rFonts w:asciiTheme="minorHAnsi" w:hAnsiTheme="minorHAnsi"/>
          <w:sz w:val="24"/>
          <w:szCs w:val="24"/>
        </w:rPr>
        <w:t xml:space="preserve"> Rabbit</w:t>
      </w:r>
      <w:r w:rsidR="00A83042">
        <w:rPr>
          <w:rFonts w:asciiTheme="minorHAnsi" w:hAnsiTheme="minorHAnsi"/>
          <w:sz w:val="24"/>
          <w:szCs w:val="24"/>
        </w:rPr>
        <w:t xml:space="preserve"> Cave 390 (SD </w:t>
      </w:r>
      <w:r w:rsidR="00A83042">
        <w:rPr>
          <w:rFonts w:asciiTheme="minorHAnsi" w:hAnsiTheme="minorHAnsi" w:cstheme="minorHAnsi"/>
          <w:sz w:val="24"/>
          <w:szCs w:val="24"/>
        </w:rPr>
        <w:t>± 76)</w:t>
      </w:r>
      <w:r>
        <w:rPr>
          <w:rFonts w:asciiTheme="minorHAnsi" w:hAnsiTheme="minorHAnsi"/>
          <w:sz w:val="24"/>
          <w:szCs w:val="24"/>
        </w:rPr>
        <w:t>, Spooky</w:t>
      </w:r>
      <w:r w:rsidR="00A83042">
        <w:rPr>
          <w:rFonts w:asciiTheme="minorHAnsi" w:hAnsiTheme="minorHAnsi"/>
          <w:sz w:val="24"/>
          <w:szCs w:val="24"/>
        </w:rPr>
        <w:t xml:space="preserve"> 205 (SD </w:t>
      </w:r>
      <w:r w:rsidR="00A83042">
        <w:rPr>
          <w:rFonts w:asciiTheme="minorHAnsi" w:hAnsiTheme="minorHAnsi" w:cstheme="minorHAnsi"/>
          <w:sz w:val="24"/>
          <w:szCs w:val="24"/>
        </w:rPr>
        <w:t>± 76)</w:t>
      </w:r>
      <w:r>
        <w:rPr>
          <w:rFonts w:asciiTheme="minorHAnsi" w:hAnsiTheme="minorHAnsi"/>
          <w:sz w:val="24"/>
          <w:szCs w:val="24"/>
        </w:rPr>
        <w:t>, Corm Blind</w:t>
      </w:r>
      <w:r w:rsidR="00A83042">
        <w:rPr>
          <w:rFonts w:asciiTheme="minorHAnsi" w:hAnsiTheme="minorHAnsi"/>
          <w:sz w:val="24"/>
          <w:szCs w:val="24"/>
        </w:rPr>
        <w:t xml:space="preserve"> 13 (SD </w:t>
      </w:r>
      <w:r w:rsidR="00A83042">
        <w:rPr>
          <w:rFonts w:asciiTheme="minorHAnsi" w:hAnsiTheme="minorHAnsi" w:cstheme="minorHAnsi"/>
          <w:sz w:val="24"/>
          <w:szCs w:val="24"/>
        </w:rPr>
        <w:t>± 10)</w:t>
      </w:r>
      <w:r>
        <w:rPr>
          <w:rFonts w:asciiTheme="minorHAnsi" w:hAnsiTheme="minorHAnsi"/>
          <w:sz w:val="24"/>
          <w:szCs w:val="24"/>
        </w:rPr>
        <w:t xml:space="preserve">, </w:t>
      </w:r>
      <w:proofErr w:type="gramStart"/>
      <w:r>
        <w:rPr>
          <w:rFonts w:asciiTheme="minorHAnsi" w:hAnsiTheme="minorHAnsi"/>
          <w:sz w:val="24"/>
          <w:szCs w:val="24"/>
        </w:rPr>
        <w:t>Gap</w:t>
      </w:r>
      <w:proofErr w:type="gramEnd"/>
      <w:r w:rsidR="00A83042">
        <w:rPr>
          <w:rFonts w:asciiTheme="minorHAnsi" w:hAnsiTheme="minorHAnsi"/>
          <w:sz w:val="24"/>
          <w:szCs w:val="24"/>
        </w:rPr>
        <w:t xml:space="preserve"> 9 (SD </w:t>
      </w:r>
      <w:r w:rsidR="00A83042">
        <w:rPr>
          <w:rFonts w:asciiTheme="minorHAnsi" w:hAnsiTheme="minorHAnsi" w:cstheme="minorHAnsi"/>
          <w:sz w:val="24"/>
          <w:szCs w:val="24"/>
        </w:rPr>
        <w:t>± 4)</w:t>
      </w:r>
      <w:r>
        <w:rPr>
          <w:rFonts w:asciiTheme="minorHAnsi" w:hAnsiTheme="minorHAnsi"/>
          <w:sz w:val="24"/>
          <w:szCs w:val="24"/>
        </w:rPr>
        <w:t>, and North Landing</w:t>
      </w:r>
      <w:r w:rsidR="00A83042">
        <w:rPr>
          <w:rFonts w:asciiTheme="minorHAnsi" w:hAnsiTheme="minorHAnsi"/>
          <w:sz w:val="24"/>
          <w:szCs w:val="24"/>
        </w:rPr>
        <w:t xml:space="preserve"> 29 (SD </w:t>
      </w:r>
      <w:r w:rsidR="00A83042">
        <w:rPr>
          <w:rFonts w:asciiTheme="minorHAnsi" w:hAnsiTheme="minorHAnsi" w:cstheme="minorHAnsi"/>
          <w:sz w:val="24"/>
          <w:szCs w:val="24"/>
        </w:rPr>
        <w:t>± 19)</w:t>
      </w:r>
      <w:r w:rsidR="00101170">
        <w:rPr>
          <w:rFonts w:asciiTheme="minorHAnsi" w:hAnsiTheme="minorHAnsi"/>
          <w:sz w:val="24"/>
          <w:szCs w:val="24"/>
        </w:rPr>
        <w:t>.</w:t>
      </w:r>
    </w:p>
    <w:p w14:paraId="686C6679" w14:textId="77777777" w:rsidR="00415256" w:rsidRPr="004A163B" w:rsidRDefault="00415256" w:rsidP="008017D4">
      <w:pPr>
        <w:rPr>
          <w:rFonts w:asciiTheme="minorHAnsi" w:hAnsiTheme="minorHAnsi"/>
          <w:sz w:val="24"/>
          <w:szCs w:val="24"/>
        </w:rPr>
      </w:pPr>
    </w:p>
    <w:p w14:paraId="2FD3405C" w14:textId="290DEA4B" w:rsidR="00415256" w:rsidRPr="004A163B" w:rsidRDefault="00415256" w:rsidP="00415256">
      <w:pPr>
        <w:rPr>
          <w:rFonts w:asciiTheme="minorHAnsi" w:hAnsiTheme="minorHAnsi"/>
          <w:b/>
          <w:color w:val="005A9E"/>
          <w:sz w:val="32"/>
          <w:szCs w:val="32"/>
        </w:rPr>
      </w:pPr>
      <w:r w:rsidRPr="004A163B">
        <w:rPr>
          <w:rFonts w:asciiTheme="minorHAnsi" w:hAnsiTheme="minorHAnsi"/>
          <w:b/>
          <w:color w:val="005A9E"/>
          <w:sz w:val="32"/>
          <w:szCs w:val="32"/>
        </w:rPr>
        <w:t>Bats</w:t>
      </w:r>
    </w:p>
    <w:p w14:paraId="21A41C02" w14:textId="396930B4" w:rsidR="00415256" w:rsidRPr="004A163B" w:rsidRDefault="00E2739E" w:rsidP="5E3300C3">
      <w:pPr>
        <w:rPr>
          <w:rFonts w:asciiTheme="minorHAnsi" w:hAnsiTheme="minorHAnsi"/>
          <w:sz w:val="24"/>
          <w:szCs w:val="24"/>
        </w:rPr>
      </w:pPr>
      <w:r>
        <w:rPr>
          <w:rFonts w:asciiTheme="minorHAnsi" w:hAnsiTheme="minorHAnsi"/>
          <w:sz w:val="24"/>
          <w:szCs w:val="24"/>
        </w:rPr>
        <w:t>No bats were observed this month, and the survey concluded on the 31</w:t>
      </w:r>
      <w:r w:rsidRPr="00E2739E">
        <w:rPr>
          <w:rFonts w:asciiTheme="minorHAnsi" w:hAnsiTheme="minorHAnsi"/>
          <w:sz w:val="24"/>
          <w:szCs w:val="24"/>
          <w:vertAlign w:val="superscript"/>
        </w:rPr>
        <w:t>st</w:t>
      </w:r>
      <w:r>
        <w:rPr>
          <w:rFonts w:asciiTheme="minorHAnsi" w:hAnsiTheme="minorHAnsi"/>
          <w:sz w:val="24"/>
          <w:szCs w:val="24"/>
        </w:rPr>
        <w:t>.</w:t>
      </w:r>
    </w:p>
    <w:p w14:paraId="559FC010" w14:textId="77777777" w:rsidR="007006AC" w:rsidRPr="00433631" w:rsidRDefault="007006AC" w:rsidP="008017D4">
      <w:pPr>
        <w:rPr>
          <w:rFonts w:asciiTheme="minorHAnsi" w:hAnsiTheme="minorHAnsi"/>
          <w:b/>
          <w:color w:val="005A9E"/>
          <w:sz w:val="24"/>
          <w:szCs w:val="32"/>
          <w:highlight w:val="yellow"/>
        </w:rPr>
      </w:pPr>
    </w:p>
    <w:p w14:paraId="2C570CAA" w14:textId="0397963F" w:rsidR="008017D4" w:rsidRPr="004A163B" w:rsidRDefault="008017D4" w:rsidP="008017D4">
      <w:pPr>
        <w:rPr>
          <w:rFonts w:asciiTheme="minorHAnsi" w:hAnsiTheme="minorHAnsi"/>
          <w:b/>
          <w:color w:val="005A9E"/>
          <w:sz w:val="32"/>
          <w:szCs w:val="32"/>
        </w:rPr>
      </w:pPr>
      <w:r w:rsidRPr="004A163B">
        <w:rPr>
          <w:rFonts w:asciiTheme="minorHAnsi" w:hAnsiTheme="minorHAnsi"/>
          <w:b/>
          <w:color w:val="005A9E"/>
          <w:sz w:val="32"/>
          <w:szCs w:val="32"/>
        </w:rPr>
        <w:t>Mice</w:t>
      </w:r>
    </w:p>
    <w:p w14:paraId="01545F2B" w14:textId="0C1A4229" w:rsidR="00930084" w:rsidRPr="004A163B" w:rsidRDefault="00B704F1" w:rsidP="00155B6A">
      <w:pPr>
        <w:rPr>
          <w:rFonts w:asciiTheme="minorHAnsi" w:hAnsiTheme="minorHAnsi"/>
          <w:sz w:val="24"/>
          <w:szCs w:val="24"/>
        </w:rPr>
      </w:pPr>
      <w:r w:rsidRPr="00434040">
        <w:rPr>
          <w:rFonts w:asciiTheme="minorHAnsi" w:hAnsiTheme="minorHAnsi"/>
          <w:sz w:val="24"/>
          <w:szCs w:val="24"/>
        </w:rPr>
        <w:t>A few mouse holes were plugged in both the PRBO house and Coast Guard house. M</w:t>
      </w:r>
      <w:r w:rsidR="00D325A4" w:rsidRPr="00434040">
        <w:rPr>
          <w:rFonts w:asciiTheme="minorHAnsi" w:hAnsiTheme="minorHAnsi"/>
          <w:sz w:val="24"/>
          <w:szCs w:val="24"/>
        </w:rPr>
        <w:t>ice we</w:t>
      </w:r>
      <w:r w:rsidRPr="00434040">
        <w:rPr>
          <w:rFonts w:asciiTheme="minorHAnsi" w:hAnsiTheme="minorHAnsi"/>
          <w:sz w:val="24"/>
          <w:szCs w:val="24"/>
        </w:rPr>
        <w:t>re heard every night running around in the walls of</w:t>
      </w:r>
      <w:r w:rsidR="00D325A4" w:rsidRPr="00434040">
        <w:rPr>
          <w:rFonts w:asciiTheme="minorHAnsi" w:hAnsiTheme="minorHAnsi"/>
          <w:sz w:val="24"/>
          <w:szCs w:val="24"/>
        </w:rPr>
        <w:t xml:space="preserve"> the</w:t>
      </w:r>
      <w:r w:rsidRPr="00434040">
        <w:rPr>
          <w:rFonts w:asciiTheme="minorHAnsi" w:hAnsiTheme="minorHAnsi"/>
          <w:sz w:val="24"/>
          <w:szCs w:val="24"/>
        </w:rPr>
        <w:t xml:space="preserve"> PRBO house</w:t>
      </w:r>
      <w:r w:rsidR="002C0432" w:rsidRPr="00434040">
        <w:rPr>
          <w:rFonts w:asciiTheme="minorHAnsi" w:hAnsiTheme="minorHAnsi"/>
          <w:sz w:val="24"/>
          <w:szCs w:val="24"/>
        </w:rPr>
        <w:t xml:space="preserve">. </w:t>
      </w:r>
      <w:r w:rsidR="00434040" w:rsidRPr="00434040">
        <w:rPr>
          <w:rFonts w:asciiTheme="minorHAnsi" w:hAnsiTheme="minorHAnsi"/>
          <w:sz w:val="24"/>
          <w:szCs w:val="24"/>
        </w:rPr>
        <w:t xml:space="preserve">All </w:t>
      </w:r>
      <w:r w:rsidRPr="00434040">
        <w:rPr>
          <w:rFonts w:asciiTheme="minorHAnsi" w:hAnsiTheme="minorHAnsi"/>
          <w:sz w:val="24"/>
          <w:szCs w:val="24"/>
        </w:rPr>
        <w:t>mouse entryways seem</w:t>
      </w:r>
      <w:r w:rsidR="00D325A4" w:rsidRPr="00434040">
        <w:rPr>
          <w:rFonts w:asciiTheme="minorHAnsi" w:hAnsiTheme="minorHAnsi"/>
          <w:sz w:val="24"/>
          <w:szCs w:val="24"/>
        </w:rPr>
        <w:t>ed</w:t>
      </w:r>
      <w:r w:rsidRPr="00434040">
        <w:rPr>
          <w:rFonts w:asciiTheme="minorHAnsi" w:hAnsiTheme="minorHAnsi"/>
          <w:sz w:val="24"/>
          <w:szCs w:val="24"/>
        </w:rPr>
        <w:t xml:space="preserve"> to be plugged in the PRBO house</w:t>
      </w:r>
      <w:r w:rsidR="00434040" w:rsidRPr="00434040">
        <w:rPr>
          <w:rFonts w:asciiTheme="minorHAnsi" w:hAnsiTheme="minorHAnsi"/>
          <w:sz w:val="24"/>
          <w:szCs w:val="24"/>
        </w:rPr>
        <w:t xml:space="preserve">. </w:t>
      </w:r>
      <w:proofErr w:type="spellStart"/>
      <w:r w:rsidR="00434040" w:rsidRPr="00434040">
        <w:rPr>
          <w:rFonts w:asciiTheme="minorHAnsi" w:hAnsiTheme="minorHAnsi"/>
          <w:sz w:val="24"/>
          <w:szCs w:val="24"/>
        </w:rPr>
        <w:t>Arcadis</w:t>
      </w:r>
      <w:proofErr w:type="spellEnd"/>
      <w:r w:rsidR="00434040" w:rsidRPr="00434040">
        <w:rPr>
          <w:rFonts w:asciiTheme="minorHAnsi" w:hAnsiTheme="minorHAnsi"/>
          <w:sz w:val="24"/>
          <w:szCs w:val="24"/>
        </w:rPr>
        <w:t xml:space="preserve"> found and plugged a mouse hole in the Wind Room of the Coast Guard house, but m</w:t>
      </w:r>
      <w:r w:rsidR="00D325A4" w:rsidRPr="00434040">
        <w:rPr>
          <w:rFonts w:asciiTheme="minorHAnsi" w:hAnsiTheme="minorHAnsi"/>
          <w:sz w:val="24"/>
          <w:szCs w:val="24"/>
        </w:rPr>
        <w:t xml:space="preserve">ice continued to get into </w:t>
      </w:r>
      <w:r w:rsidR="00434040" w:rsidRPr="00434040">
        <w:rPr>
          <w:rFonts w:asciiTheme="minorHAnsi" w:hAnsiTheme="minorHAnsi"/>
          <w:sz w:val="24"/>
          <w:szCs w:val="24"/>
        </w:rPr>
        <w:t>the Coast Guard house</w:t>
      </w:r>
      <w:r w:rsidR="00D325A4" w:rsidRPr="00434040">
        <w:rPr>
          <w:rFonts w:asciiTheme="minorHAnsi" w:hAnsiTheme="minorHAnsi"/>
          <w:sz w:val="24"/>
          <w:szCs w:val="24"/>
        </w:rPr>
        <w:t xml:space="preserve"> </w:t>
      </w:r>
      <w:r w:rsidR="00434040" w:rsidRPr="00434040">
        <w:rPr>
          <w:rFonts w:asciiTheme="minorHAnsi" w:hAnsiTheme="minorHAnsi"/>
          <w:sz w:val="24"/>
          <w:szCs w:val="24"/>
        </w:rPr>
        <w:t>after they departed</w:t>
      </w:r>
      <w:r w:rsidR="00D325A4" w:rsidRPr="00434040">
        <w:rPr>
          <w:rFonts w:asciiTheme="minorHAnsi" w:hAnsiTheme="minorHAnsi"/>
          <w:sz w:val="24"/>
          <w:szCs w:val="24"/>
        </w:rPr>
        <w:t>. Mice were easily seen this month running around outside during the day and night.</w:t>
      </w:r>
    </w:p>
    <w:p w14:paraId="6B458314" w14:textId="77777777" w:rsidR="00B36C9C" w:rsidRPr="00433631" w:rsidRDefault="00B36C9C" w:rsidP="00DD55A4">
      <w:pPr>
        <w:rPr>
          <w:rFonts w:asciiTheme="minorHAnsi" w:hAnsiTheme="minorHAnsi"/>
          <w:b/>
          <w:color w:val="005A9E"/>
          <w:sz w:val="24"/>
          <w:szCs w:val="32"/>
          <w:highlight w:val="yellow"/>
        </w:rPr>
      </w:pPr>
    </w:p>
    <w:p w14:paraId="25BB64DC" w14:textId="47D9DA77" w:rsidR="00810BE6" w:rsidRPr="004A163B" w:rsidRDefault="00810BE6" w:rsidP="00DD55A4">
      <w:pPr>
        <w:rPr>
          <w:rFonts w:asciiTheme="minorHAnsi" w:hAnsiTheme="minorHAnsi"/>
          <w:b/>
          <w:color w:val="005A9E"/>
          <w:sz w:val="32"/>
          <w:szCs w:val="32"/>
        </w:rPr>
      </w:pPr>
      <w:r w:rsidRPr="004A163B">
        <w:rPr>
          <w:rFonts w:asciiTheme="minorHAnsi" w:hAnsiTheme="minorHAnsi"/>
          <w:b/>
          <w:color w:val="005A9E"/>
          <w:sz w:val="32"/>
          <w:szCs w:val="32"/>
        </w:rPr>
        <w:t>Inverts and Intertidal</w:t>
      </w:r>
    </w:p>
    <w:p w14:paraId="7934A446" w14:textId="484D5156" w:rsidR="002D1606" w:rsidRPr="00983E9D" w:rsidRDefault="00BF3396" w:rsidP="5E3300C3">
      <w:pPr>
        <w:rPr>
          <w:rFonts w:asciiTheme="minorHAnsi" w:hAnsiTheme="minorHAnsi"/>
          <w:iCs/>
          <w:szCs w:val="24"/>
        </w:rPr>
      </w:pPr>
      <w:r>
        <w:rPr>
          <w:rFonts w:asciiTheme="minorHAnsi" w:hAnsiTheme="minorHAnsi"/>
          <w:sz w:val="24"/>
          <w:szCs w:val="24"/>
        </w:rPr>
        <w:t>On the 15</w:t>
      </w:r>
      <w:r w:rsidRPr="00BF3396">
        <w:rPr>
          <w:rFonts w:asciiTheme="minorHAnsi" w:hAnsiTheme="minorHAnsi"/>
          <w:sz w:val="24"/>
          <w:szCs w:val="24"/>
          <w:vertAlign w:val="superscript"/>
        </w:rPr>
        <w:t>th</w:t>
      </w:r>
      <w:r>
        <w:rPr>
          <w:rFonts w:asciiTheme="minorHAnsi" w:hAnsiTheme="minorHAnsi"/>
          <w:sz w:val="24"/>
          <w:szCs w:val="24"/>
        </w:rPr>
        <w:t>, two seven-spotted lady beetles were found. On the 23</w:t>
      </w:r>
      <w:r w:rsidRPr="00BF3396">
        <w:rPr>
          <w:rFonts w:asciiTheme="minorHAnsi" w:hAnsiTheme="minorHAnsi"/>
          <w:sz w:val="24"/>
          <w:szCs w:val="24"/>
          <w:vertAlign w:val="superscript"/>
        </w:rPr>
        <w:t>rd</w:t>
      </w:r>
      <w:r>
        <w:rPr>
          <w:rFonts w:asciiTheme="minorHAnsi" w:hAnsiTheme="minorHAnsi"/>
          <w:sz w:val="24"/>
          <w:szCs w:val="24"/>
        </w:rPr>
        <w:t>, a slug was found at night.</w:t>
      </w:r>
      <w:r w:rsidR="007C7EBC">
        <w:rPr>
          <w:rFonts w:asciiTheme="minorHAnsi" w:hAnsiTheme="minorHAnsi"/>
          <w:sz w:val="24"/>
          <w:szCs w:val="24"/>
        </w:rPr>
        <w:t xml:space="preserve"> </w:t>
      </w:r>
      <w:r w:rsidR="006C1817">
        <w:rPr>
          <w:rFonts w:asciiTheme="minorHAnsi" w:hAnsiTheme="minorHAnsi"/>
          <w:iCs/>
          <w:sz w:val="24"/>
          <w:szCs w:val="24"/>
        </w:rPr>
        <w:t>Three</w:t>
      </w:r>
      <w:r w:rsidR="00983E9D">
        <w:rPr>
          <w:rFonts w:asciiTheme="minorHAnsi" w:hAnsiTheme="minorHAnsi"/>
          <w:iCs/>
          <w:sz w:val="24"/>
          <w:szCs w:val="24"/>
        </w:rPr>
        <w:t xml:space="preserve"> species of </w:t>
      </w:r>
      <w:r w:rsidR="00983E9D" w:rsidRPr="00983E9D">
        <w:rPr>
          <w:rFonts w:asciiTheme="minorHAnsi" w:hAnsiTheme="minorHAnsi"/>
          <w:iCs/>
          <w:sz w:val="24"/>
          <w:szCs w:val="24"/>
        </w:rPr>
        <w:t xml:space="preserve">butterfly were seen this month: </w:t>
      </w:r>
      <w:r w:rsidR="006C1817">
        <w:rPr>
          <w:rFonts w:asciiTheme="minorHAnsi" w:hAnsiTheme="minorHAnsi"/>
          <w:iCs/>
          <w:sz w:val="24"/>
          <w:szCs w:val="24"/>
        </w:rPr>
        <w:t xml:space="preserve">several </w:t>
      </w:r>
      <w:r w:rsidR="00983E9D" w:rsidRPr="00983E9D">
        <w:rPr>
          <w:rFonts w:asciiTheme="minorHAnsi" w:hAnsiTheme="minorHAnsi"/>
          <w:iCs/>
          <w:sz w:val="24"/>
          <w:szCs w:val="24"/>
        </w:rPr>
        <w:t>Painted Lady (</w:t>
      </w:r>
      <w:r w:rsidR="00983E9D" w:rsidRPr="00983E9D">
        <w:rPr>
          <w:rFonts w:asciiTheme="minorHAnsi" w:hAnsiTheme="minorHAnsi"/>
          <w:i/>
          <w:iCs/>
          <w:sz w:val="24"/>
          <w:szCs w:val="24"/>
        </w:rPr>
        <w:t xml:space="preserve">Vanessa </w:t>
      </w:r>
      <w:proofErr w:type="spellStart"/>
      <w:r w:rsidR="00983E9D" w:rsidRPr="00983E9D">
        <w:rPr>
          <w:rFonts w:asciiTheme="minorHAnsi" w:hAnsiTheme="minorHAnsi"/>
          <w:i/>
          <w:iCs/>
          <w:sz w:val="24"/>
          <w:szCs w:val="24"/>
        </w:rPr>
        <w:t>cardui</w:t>
      </w:r>
      <w:proofErr w:type="spellEnd"/>
      <w:r w:rsidR="00983E9D" w:rsidRPr="00983E9D">
        <w:rPr>
          <w:rFonts w:asciiTheme="minorHAnsi" w:hAnsiTheme="minorHAnsi"/>
          <w:iCs/>
          <w:sz w:val="24"/>
          <w:szCs w:val="24"/>
        </w:rPr>
        <w:t xml:space="preserve">) </w:t>
      </w:r>
      <w:r w:rsidR="00983E9D">
        <w:rPr>
          <w:rFonts w:asciiTheme="minorHAnsi" w:hAnsiTheme="minorHAnsi"/>
          <w:iCs/>
          <w:sz w:val="24"/>
          <w:szCs w:val="24"/>
        </w:rPr>
        <w:t xml:space="preserve">were seen </w:t>
      </w:r>
      <w:r w:rsidR="006C1817">
        <w:rPr>
          <w:rFonts w:asciiTheme="minorHAnsi" w:hAnsiTheme="minorHAnsi"/>
          <w:iCs/>
          <w:sz w:val="24"/>
          <w:szCs w:val="24"/>
        </w:rPr>
        <w:t>in the first half of</w:t>
      </w:r>
      <w:r w:rsidR="00983E9D">
        <w:rPr>
          <w:rFonts w:asciiTheme="minorHAnsi" w:hAnsiTheme="minorHAnsi"/>
          <w:iCs/>
          <w:sz w:val="24"/>
          <w:szCs w:val="24"/>
        </w:rPr>
        <w:t xml:space="preserve"> the month, </w:t>
      </w:r>
      <w:r w:rsidR="006C1817">
        <w:rPr>
          <w:rFonts w:asciiTheme="minorHAnsi" w:hAnsiTheme="minorHAnsi"/>
          <w:iCs/>
          <w:sz w:val="24"/>
          <w:szCs w:val="24"/>
        </w:rPr>
        <w:t>West Coast Lady (</w:t>
      </w:r>
      <w:r w:rsidR="006C1817" w:rsidRPr="00983E9D">
        <w:rPr>
          <w:rFonts w:asciiTheme="minorHAnsi" w:hAnsiTheme="minorHAnsi"/>
          <w:i/>
          <w:iCs/>
          <w:sz w:val="24"/>
          <w:szCs w:val="24"/>
        </w:rPr>
        <w:t>Vanessa</w:t>
      </w:r>
      <w:r w:rsidR="006C1817">
        <w:rPr>
          <w:rFonts w:asciiTheme="minorHAnsi" w:hAnsiTheme="minorHAnsi"/>
          <w:i/>
          <w:iCs/>
          <w:sz w:val="24"/>
          <w:szCs w:val="24"/>
        </w:rPr>
        <w:t xml:space="preserve"> Annabella</w:t>
      </w:r>
      <w:r w:rsidR="006C1817" w:rsidRPr="006C1817">
        <w:rPr>
          <w:rFonts w:asciiTheme="minorHAnsi" w:hAnsiTheme="minorHAnsi"/>
          <w:iCs/>
          <w:sz w:val="24"/>
          <w:szCs w:val="24"/>
        </w:rPr>
        <w:t xml:space="preserve">) </w:t>
      </w:r>
      <w:r w:rsidR="006C1817">
        <w:rPr>
          <w:rFonts w:asciiTheme="minorHAnsi" w:hAnsiTheme="minorHAnsi"/>
          <w:iCs/>
          <w:sz w:val="24"/>
          <w:szCs w:val="24"/>
        </w:rPr>
        <w:t>was seen on the 16</w:t>
      </w:r>
      <w:r w:rsidR="006C1817" w:rsidRPr="006C1817">
        <w:rPr>
          <w:rFonts w:asciiTheme="minorHAnsi" w:hAnsiTheme="minorHAnsi"/>
          <w:iCs/>
          <w:sz w:val="24"/>
          <w:szCs w:val="24"/>
          <w:vertAlign w:val="superscript"/>
        </w:rPr>
        <w:t>th</w:t>
      </w:r>
      <w:r w:rsidR="006C1817">
        <w:rPr>
          <w:rFonts w:asciiTheme="minorHAnsi" w:hAnsiTheme="minorHAnsi"/>
          <w:iCs/>
          <w:sz w:val="24"/>
          <w:szCs w:val="24"/>
        </w:rPr>
        <w:t xml:space="preserve"> and 27</w:t>
      </w:r>
      <w:r w:rsidR="006C1817" w:rsidRPr="006C1817">
        <w:rPr>
          <w:rFonts w:asciiTheme="minorHAnsi" w:hAnsiTheme="minorHAnsi"/>
          <w:iCs/>
          <w:sz w:val="24"/>
          <w:szCs w:val="24"/>
          <w:vertAlign w:val="superscript"/>
        </w:rPr>
        <w:t>th</w:t>
      </w:r>
      <w:r w:rsidR="006C1817">
        <w:rPr>
          <w:rFonts w:asciiTheme="minorHAnsi" w:hAnsiTheme="minorHAnsi"/>
          <w:iCs/>
          <w:sz w:val="24"/>
          <w:szCs w:val="24"/>
        </w:rPr>
        <w:t xml:space="preserve">, </w:t>
      </w:r>
      <w:r w:rsidR="00983E9D" w:rsidRPr="00983E9D">
        <w:rPr>
          <w:rFonts w:asciiTheme="minorHAnsi" w:hAnsiTheme="minorHAnsi"/>
          <w:iCs/>
          <w:sz w:val="24"/>
          <w:szCs w:val="24"/>
        </w:rPr>
        <w:t xml:space="preserve">and </w:t>
      </w:r>
      <w:r w:rsidR="00983E9D">
        <w:rPr>
          <w:rFonts w:asciiTheme="minorHAnsi" w:hAnsiTheme="minorHAnsi"/>
          <w:iCs/>
          <w:sz w:val="24"/>
          <w:szCs w:val="24"/>
        </w:rPr>
        <w:t xml:space="preserve">a single </w:t>
      </w:r>
      <w:r w:rsidR="00983E9D" w:rsidRPr="00983E9D">
        <w:rPr>
          <w:rFonts w:asciiTheme="minorHAnsi" w:hAnsiTheme="minorHAnsi"/>
          <w:iCs/>
          <w:sz w:val="24"/>
          <w:szCs w:val="24"/>
        </w:rPr>
        <w:t>Orange Sulphur (</w:t>
      </w:r>
      <w:proofErr w:type="spellStart"/>
      <w:r w:rsidR="00983E9D" w:rsidRPr="00983E9D">
        <w:rPr>
          <w:rFonts w:asciiTheme="minorHAnsi" w:hAnsiTheme="minorHAnsi"/>
          <w:i/>
          <w:iCs/>
          <w:sz w:val="24"/>
          <w:szCs w:val="24"/>
        </w:rPr>
        <w:t>Colias</w:t>
      </w:r>
      <w:proofErr w:type="spellEnd"/>
      <w:r w:rsidR="00983E9D" w:rsidRPr="00983E9D">
        <w:rPr>
          <w:rFonts w:asciiTheme="minorHAnsi" w:hAnsiTheme="minorHAnsi"/>
          <w:i/>
          <w:iCs/>
          <w:sz w:val="24"/>
          <w:szCs w:val="24"/>
        </w:rPr>
        <w:t xml:space="preserve"> </w:t>
      </w:r>
      <w:proofErr w:type="spellStart"/>
      <w:r w:rsidR="00983E9D" w:rsidRPr="00983E9D">
        <w:rPr>
          <w:rFonts w:asciiTheme="minorHAnsi" w:hAnsiTheme="minorHAnsi"/>
          <w:i/>
          <w:iCs/>
          <w:sz w:val="24"/>
          <w:szCs w:val="24"/>
        </w:rPr>
        <w:t>eurytheme</w:t>
      </w:r>
      <w:proofErr w:type="spellEnd"/>
      <w:r w:rsidR="00983E9D" w:rsidRPr="00983E9D">
        <w:rPr>
          <w:rFonts w:asciiTheme="minorHAnsi" w:hAnsiTheme="minorHAnsi"/>
          <w:iCs/>
          <w:sz w:val="24"/>
          <w:szCs w:val="24"/>
        </w:rPr>
        <w:t>)</w:t>
      </w:r>
      <w:r w:rsidR="00983E9D">
        <w:rPr>
          <w:rFonts w:asciiTheme="minorHAnsi" w:hAnsiTheme="minorHAnsi"/>
          <w:iCs/>
          <w:sz w:val="24"/>
          <w:szCs w:val="24"/>
        </w:rPr>
        <w:t xml:space="preserve"> was seen on th</w:t>
      </w:r>
      <w:r w:rsidR="00211C74">
        <w:rPr>
          <w:rFonts w:asciiTheme="minorHAnsi" w:hAnsiTheme="minorHAnsi"/>
          <w:iCs/>
          <w:sz w:val="24"/>
          <w:szCs w:val="24"/>
        </w:rPr>
        <w:t>e 16</w:t>
      </w:r>
      <w:r w:rsidR="00983E9D" w:rsidRPr="00983E9D">
        <w:rPr>
          <w:rFonts w:asciiTheme="minorHAnsi" w:hAnsiTheme="minorHAnsi"/>
          <w:iCs/>
          <w:sz w:val="24"/>
          <w:szCs w:val="24"/>
          <w:vertAlign w:val="superscript"/>
        </w:rPr>
        <w:t>th</w:t>
      </w:r>
      <w:r w:rsidR="00983E9D" w:rsidRPr="00983E9D">
        <w:rPr>
          <w:rFonts w:asciiTheme="minorHAnsi" w:hAnsiTheme="minorHAnsi"/>
          <w:iCs/>
          <w:sz w:val="24"/>
          <w:szCs w:val="24"/>
        </w:rPr>
        <w:t xml:space="preserve">. </w:t>
      </w:r>
      <w:r w:rsidR="5E3300C3" w:rsidRPr="00983E9D">
        <w:rPr>
          <w:rFonts w:asciiTheme="minorHAnsi" w:hAnsiTheme="minorHAnsi"/>
          <w:sz w:val="24"/>
          <w:szCs w:val="24"/>
        </w:rPr>
        <w:t xml:space="preserve">Dragonflies were </w:t>
      </w:r>
      <w:r w:rsidR="00983E9D">
        <w:rPr>
          <w:rFonts w:asciiTheme="minorHAnsi" w:hAnsiTheme="minorHAnsi"/>
          <w:sz w:val="24"/>
          <w:szCs w:val="24"/>
        </w:rPr>
        <w:t xml:space="preserve">seen </w:t>
      </w:r>
      <w:r w:rsidR="00211C74">
        <w:rPr>
          <w:rFonts w:asciiTheme="minorHAnsi" w:hAnsiTheme="minorHAnsi"/>
          <w:sz w:val="24"/>
          <w:szCs w:val="24"/>
        </w:rPr>
        <w:t>on a few days this</w:t>
      </w:r>
      <w:r w:rsidR="5E3300C3" w:rsidRPr="00983E9D">
        <w:rPr>
          <w:rFonts w:asciiTheme="minorHAnsi" w:hAnsiTheme="minorHAnsi"/>
          <w:sz w:val="24"/>
          <w:szCs w:val="24"/>
        </w:rPr>
        <w:t xml:space="preserve"> month, </w:t>
      </w:r>
      <w:r w:rsidR="00211C74">
        <w:rPr>
          <w:rFonts w:asciiTheme="minorHAnsi" w:hAnsiTheme="minorHAnsi"/>
          <w:sz w:val="24"/>
          <w:szCs w:val="24"/>
        </w:rPr>
        <w:t>including</w:t>
      </w:r>
      <w:r w:rsidR="5E3300C3" w:rsidRPr="00983E9D">
        <w:rPr>
          <w:rFonts w:asciiTheme="minorHAnsi" w:hAnsiTheme="minorHAnsi"/>
          <w:sz w:val="24"/>
          <w:szCs w:val="24"/>
        </w:rPr>
        <w:t xml:space="preserve"> gliders (</w:t>
      </w:r>
      <w:proofErr w:type="spellStart"/>
      <w:r w:rsidR="5E3300C3" w:rsidRPr="00983E9D">
        <w:rPr>
          <w:rFonts w:asciiTheme="minorHAnsi" w:hAnsiTheme="minorHAnsi"/>
          <w:i/>
          <w:iCs/>
          <w:sz w:val="24"/>
          <w:szCs w:val="24"/>
        </w:rPr>
        <w:t>Pantala</w:t>
      </w:r>
      <w:proofErr w:type="spellEnd"/>
      <w:r w:rsidR="00983E9D">
        <w:rPr>
          <w:rFonts w:asciiTheme="minorHAnsi" w:hAnsiTheme="minorHAnsi"/>
          <w:sz w:val="24"/>
          <w:szCs w:val="24"/>
        </w:rPr>
        <w:t xml:space="preserve"> sp.)</w:t>
      </w:r>
      <w:r w:rsidR="00211C74">
        <w:rPr>
          <w:rFonts w:asciiTheme="minorHAnsi" w:hAnsiTheme="minorHAnsi"/>
          <w:sz w:val="24"/>
          <w:szCs w:val="24"/>
        </w:rPr>
        <w:t xml:space="preserve"> on two days</w:t>
      </w:r>
      <w:r w:rsidR="00983E9D">
        <w:rPr>
          <w:rFonts w:asciiTheme="minorHAnsi" w:hAnsiTheme="minorHAnsi"/>
          <w:sz w:val="24"/>
          <w:szCs w:val="24"/>
        </w:rPr>
        <w:t xml:space="preserve">, </w:t>
      </w:r>
      <w:r w:rsidR="00211C74">
        <w:rPr>
          <w:rFonts w:asciiTheme="minorHAnsi" w:hAnsiTheme="minorHAnsi"/>
          <w:sz w:val="24"/>
          <w:szCs w:val="24"/>
        </w:rPr>
        <w:t>green darner (</w:t>
      </w:r>
      <w:proofErr w:type="spellStart"/>
      <w:r w:rsidR="00211C74" w:rsidRPr="00211C74">
        <w:rPr>
          <w:rFonts w:asciiTheme="minorHAnsi" w:hAnsiTheme="minorHAnsi"/>
          <w:i/>
          <w:sz w:val="24"/>
          <w:szCs w:val="24"/>
        </w:rPr>
        <w:t>Anax</w:t>
      </w:r>
      <w:proofErr w:type="spellEnd"/>
      <w:r w:rsidR="00211C74" w:rsidRPr="00211C74">
        <w:rPr>
          <w:rFonts w:asciiTheme="minorHAnsi" w:hAnsiTheme="minorHAnsi"/>
          <w:i/>
          <w:sz w:val="24"/>
          <w:szCs w:val="24"/>
        </w:rPr>
        <w:t xml:space="preserve"> </w:t>
      </w:r>
      <w:proofErr w:type="spellStart"/>
      <w:r w:rsidR="00211C74" w:rsidRPr="00211C74">
        <w:rPr>
          <w:rFonts w:asciiTheme="minorHAnsi" w:hAnsiTheme="minorHAnsi"/>
          <w:i/>
          <w:sz w:val="24"/>
          <w:szCs w:val="24"/>
        </w:rPr>
        <w:t>junius</w:t>
      </w:r>
      <w:proofErr w:type="spellEnd"/>
      <w:r w:rsidR="00211C74">
        <w:rPr>
          <w:rFonts w:asciiTheme="minorHAnsi" w:hAnsiTheme="minorHAnsi"/>
          <w:sz w:val="24"/>
          <w:szCs w:val="24"/>
        </w:rPr>
        <w:t xml:space="preserve">), and </w:t>
      </w:r>
      <w:r w:rsidR="5E3300C3" w:rsidRPr="5E3300C3">
        <w:rPr>
          <w:rFonts w:asciiTheme="minorHAnsi" w:hAnsiTheme="minorHAnsi"/>
          <w:sz w:val="24"/>
          <w:szCs w:val="24"/>
        </w:rPr>
        <w:t xml:space="preserve">variegated </w:t>
      </w:r>
      <w:proofErr w:type="spellStart"/>
      <w:r w:rsidR="5E3300C3" w:rsidRPr="5E3300C3">
        <w:rPr>
          <w:rFonts w:asciiTheme="minorHAnsi" w:hAnsiTheme="minorHAnsi"/>
          <w:sz w:val="24"/>
          <w:szCs w:val="24"/>
        </w:rPr>
        <w:t>meadowhawk</w:t>
      </w:r>
      <w:proofErr w:type="spellEnd"/>
      <w:r w:rsidR="5E3300C3" w:rsidRPr="5E3300C3">
        <w:rPr>
          <w:rFonts w:asciiTheme="minorHAnsi" w:hAnsiTheme="minorHAnsi"/>
          <w:sz w:val="24"/>
          <w:szCs w:val="24"/>
        </w:rPr>
        <w:t xml:space="preserve"> (</w:t>
      </w:r>
      <w:r w:rsidR="5E3300C3" w:rsidRPr="5E3300C3">
        <w:rPr>
          <w:rFonts w:asciiTheme="minorHAnsi" w:hAnsiTheme="minorHAnsi"/>
          <w:i/>
          <w:iCs/>
          <w:sz w:val="24"/>
          <w:szCs w:val="24"/>
        </w:rPr>
        <w:t xml:space="preserve">Sympetrum </w:t>
      </w:r>
      <w:proofErr w:type="spellStart"/>
      <w:r w:rsidR="5E3300C3" w:rsidRPr="5E3300C3">
        <w:rPr>
          <w:rFonts w:asciiTheme="minorHAnsi" w:hAnsiTheme="minorHAnsi"/>
          <w:i/>
          <w:iCs/>
          <w:sz w:val="24"/>
          <w:szCs w:val="24"/>
        </w:rPr>
        <w:t>corruptum</w:t>
      </w:r>
      <w:proofErr w:type="spellEnd"/>
      <w:r w:rsidR="5E3300C3" w:rsidRPr="5E3300C3">
        <w:rPr>
          <w:rFonts w:asciiTheme="minorHAnsi" w:hAnsiTheme="minorHAnsi"/>
          <w:sz w:val="24"/>
          <w:szCs w:val="24"/>
        </w:rPr>
        <w:t xml:space="preserve">) </w:t>
      </w:r>
      <w:r w:rsidR="00211C74">
        <w:rPr>
          <w:rFonts w:asciiTheme="minorHAnsi" w:hAnsiTheme="minorHAnsi"/>
          <w:sz w:val="24"/>
          <w:szCs w:val="24"/>
        </w:rPr>
        <w:t>on four days.</w:t>
      </w:r>
    </w:p>
    <w:p w14:paraId="14BE443D" w14:textId="77777777" w:rsidR="00FA1FBB" w:rsidRPr="00433631" w:rsidRDefault="00FA1FBB" w:rsidP="00DD55A4">
      <w:pPr>
        <w:rPr>
          <w:rFonts w:asciiTheme="minorHAnsi" w:hAnsiTheme="minorHAnsi"/>
          <w:sz w:val="24"/>
          <w:szCs w:val="24"/>
          <w:highlight w:val="yellow"/>
        </w:rPr>
      </w:pPr>
    </w:p>
    <w:p w14:paraId="7D0D0153" w14:textId="77777777" w:rsidR="00810BE6" w:rsidRPr="00225F69" w:rsidRDefault="00810BE6" w:rsidP="00DD55A4">
      <w:pPr>
        <w:rPr>
          <w:rFonts w:asciiTheme="minorHAnsi" w:hAnsiTheme="minorHAnsi"/>
          <w:b/>
          <w:color w:val="005A9E"/>
          <w:sz w:val="32"/>
          <w:szCs w:val="32"/>
        </w:rPr>
      </w:pPr>
      <w:r w:rsidRPr="00225F69">
        <w:rPr>
          <w:rFonts w:asciiTheme="minorHAnsi" w:hAnsiTheme="minorHAnsi"/>
          <w:b/>
          <w:color w:val="005A9E"/>
          <w:sz w:val="32"/>
          <w:szCs w:val="32"/>
        </w:rPr>
        <w:t>Plants</w:t>
      </w:r>
    </w:p>
    <w:p w14:paraId="6ABCF6FA" w14:textId="648A0DDB" w:rsidR="00F64BE7" w:rsidRPr="00225F69" w:rsidRDefault="5E3300C3" w:rsidP="5E3300C3">
      <w:pPr>
        <w:rPr>
          <w:rFonts w:asciiTheme="minorHAnsi" w:hAnsiTheme="minorHAnsi"/>
          <w:sz w:val="24"/>
          <w:szCs w:val="24"/>
        </w:rPr>
      </w:pPr>
      <w:r w:rsidRPr="5E3300C3">
        <w:rPr>
          <w:rFonts w:asciiTheme="minorHAnsi" w:hAnsiTheme="minorHAnsi"/>
          <w:sz w:val="24"/>
          <w:szCs w:val="24"/>
        </w:rPr>
        <w:t>New Zealand spinach</w:t>
      </w:r>
      <w:r w:rsidR="008446D6">
        <w:rPr>
          <w:rFonts w:asciiTheme="minorHAnsi" w:hAnsiTheme="minorHAnsi"/>
          <w:sz w:val="24"/>
          <w:szCs w:val="24"/>
        </w:rPr>
        <w:t xml:space="preserve"> (</w:t>
      </w:r>
      <w:proofErr w:type="spellStart"/>
      <w:r w:rsidR="008446D6" w:rsidRPr="008446D6">
        <w:rPr>
          <w:rFonts w:asciiTheme="minorHAnsi" w:hAnsiTheme="minorHAnsi"/>
          <w:i/>
          <w:sz w:val="24"/>
          <w:szCs w:val="24"/>
        </w:rPr>
        <w:t>Tetragonia</w:t>
      </w:r>
      <w:proofErr w:type="spellEnd"/>
      <w:r w:rsidR="008446D6" w:rsidRPr="008446D6">
        <w:rPr>
          <w:rFonts w:asciiTheme="minorHAnsi" w:hAnsiTheme="minorHAnsi"/>
          <w:i/>
          <w:sz w:val="24"/>
          <w:szCs w:val="24"/>
        </w:rPr>
        <w:t xml:space="preserve"> </w:t>
      </w:r>
      <w:proofErr w:type="spellStart"/>
      <w:r w:rsidR="008446D6" w:rsidRPr="008446D6">
        <w:rPr>
          <w:rFonts w:asciiTheme="minorHAnsi" w:hAnsiTheme="minorHAnsi"/>
          <w:i/>
          <w:sz w:val="24"/>
          <w:szCs w:val="24"/>
        </w:rPr>
        <w:t>tetragonoides</w:t>
      </w:r>
      <w:proofErr w:type="spellEnd"/>
      <w:r w:rsidR="008446D6">
        <w:rPr>
          <w:rFonts w:asciiTheme="minorHAnsi" w:hAnsiTheme="minorHAnsi"/>
          <w:sz w:val="24"/>
          <w:szCs w:val="24"/>
        </w:rPr>
        <w:t>)</w:t>
      </w:r>
      <w:r w:rsidRPr="5E3300C3">
        <w:rPr>
          <w:rFonts w:asciiTheme="minorHAnsi" w:hAnsiTheme="minorHAnsi"/>
          <w:sz w:val="24"/>
          <w:szCs w:val="24"/>
        </w:rPr>
        <w:t xml:space="preserve"> is covering approximately</w:t>
      </w:r>
      <w:r w:rsidR="00BF3396">
        <w:rPr>
          <w:rFonts w:asciiTheme="minorHAnsi" w:hAnsiTheme="minorHAnsi"/>
          <w:sz w:val="24"/>
          <w:szCs w:val="24"/>
        </w:rPr>
        <w:t xml:space="preserve"> 4</w:t>
      </w:r>
      <w:r w:rsidR="008778BC">
        <w:rPr>
          <w:rFonts w:asciiTheme="minorHAnsi" w:hAnsiTheme="minorHAnsi"/>
          <w:sz w:val="24"/>
          <w:szCs w:val="24"/>
        </w:rPr>
        <w:t>0% of the southwest side of SEFI</w:t>
      </w:r>
      <w:r w:rsidRPr="5E3300C3">
        <w:rPr>
          <w:rFonts w:asciiTheme="minorHAnsi" w:hAnsiTheme="minorHAnsi"/>
          <w:sz w:val="24"/>
          <w:szCs w:val="24"/>
        </w:rPr>
        <w:t xml:space="preserve">. The annual non-native plant </w:t>
      </w:r>
      <w:r w:rsidR="0002545F">
        <w:rPr>
          <w:rFonts w:asciiTheme="minorHAnsi" w:hAnsiTheme="minorHAnsi"/>
          <w:sz w:val="24"/>
          <w:szCs w:val="24"/>
        </w:rPr>
        <w:t>control</w:t>
      </w:r>
      <w:r w:rsidR="0002545F" w:rsidRPr="5E3300C3">
        <w:rPr>
          <w:rFonts w:asciiTheme="minorHAnsi" w:hAnsiTheme="minorHAnsi"/>
          <w:sz w:val="24"/>
          <w:szCs w:val="24"/>
        </w:rPr>
        <w:t xml:space="preserve"> </w:t>
      </w:r>
      <w:r w:rsidRPr="5E3300C3">
        <w:rPr>
          <w:rFonts w:asciiTheme="minorHAnsi" w:hAnsiTheme="minorHAnsi"/>
          <w:sz w:val="24"/>
          <w:szCs w:val="24"/>
        </w:rPr>
        <w:t>was not conducted this month due to precautions taken during the ongoing Covid-19 global pandemic.</w:t>
      </w:r>
    </w:p>
    <w:p w14:paraId="0AB736C1" w14:textId="77777777" w:rsidR="00155B6A" w:rsidRPr="00433631" w:rsidRDefault="00155B6A" w:rsidP="00DD55A4">
      <w:pPr>
        <w:rPr>
          <w:rFonts w:asciiTheme="minorHAnsi" w:hAnsiTheme="minorHAnsi"/>
          <w:sz w:val="22"/>
          <w:szCs w:val="24"/>
          <w:highlight w:val="yellow"/>
        </w:rPr>
      </w:pPr>
    </w:p>
    <w:p w14:paraId="65164803" w14:textId="65146890" w:rsidR="00810BE6" w:rsidRPr="00D82681" w:rsidRDefault="00810BE6" w:rsidP="00DD55A4">
      <w:pPr>
        <w:rPr>
          <w:rFonts w:asciiTheme="minorHAnsi" w:hAnsiTheme="minorHAnsi"/>
          <w:sz w:val="24"/>
          <w:szCs w:val="24"/>
        </w:rPr>
      </w:pPr>
      <w:r w:rsidRPr="00D82681">
        <w:rPr>
          <w:rFonts w:asciiTheme="minorHAnsi" w:hAnsiTheme="minorHAnsi"/>
          <w:b/>
          <w:color w:val="005A9E"/>
          <w:sz w:val="32"/>
          <w:szCs w:val="32"/>
        </w:rPr>
        <w:t>Violations</w:t>
      </w:r>
    </w:p>
    <w:p w14:paraId="5F9B2D6A" w14:textId="27F643F3" w:rsidR="009F6C59" w:rsidRPr="00D82681" w:rsidRDefault="008778BC" w:rsidP="5E3300C3">
      <w:pPr>
        <w:rPr>
          <w:rFonts w:asciiTheme="minorHAnsi" w:hAnsiTheme="minorHAnsi"/>
          <w:sz w:val="24"/>
          <w:szCs w:val="24"/>
        </w:rPr>
      </w:pPr>
      <w:r>
        <w:rPr>
          <w:rFonts w:asciiTheme="minorHAnsi" w:hAnsiTheme="minorHAnsi"/>
          <w:sz w:val="24"/>
          <w:szCs w:val="24"/>
        </w:rPr>
        <w:t>S</w:t>
      </w:r>
      <w:r w:rsidR="00D52EDD">
        <w:rPr>
          <w:rFonts w:asciiTheme="minorHAnsi" w:hAnsiTheme="minorHAnsi"/>
          <w:sz w:val="24"/>
          <w:szCs w:val="24"/>
        </w:rPr>
        <w:t>ix</w:t>
      </w:r>
      <w:r w:rsidR="5E3300C3" w:rsidRPr="5E3300C3">
        <w:rPr>
          <w:rFonts w:asciiTheme="minorHAnsi" w:hAnsiTheme="minorHAnsi"/>
          <w:sz w:val="24"/>
          <w:szCs w:val="24"/>
        </w:rPr>
        <w:t xml:space="preserve"> boats were documented fishing in violation of the State Marine Reserve</w:t>
      </w:r>
      <w:r w:rsidR="00D52EDD">
        <w:rPr>
          <w:rFonts w:asciiTheme="minorHAnsi" w:hAnsiTheme="minorHAnsi"/>
          <w:sz w:val="24"/>
          <w:szCs w:val="24"/>
        </w:rPr>
        <w:t>. One boat was</w:t>
      </w:r>
      <w:r w:rsidR="5E3300C3" w:rsidRPr="5E3300C3">
        <w:rPr>
          <w:rFonts w:asciiTheme="minorHAnsi" w:hAnsiTheme="minorHAnsi"/>
          <w:sz w:val="24"/>
          <w:szCs w:val="24"/>
        </w:rPr>
        <w:t xml:space="preserve"> </w:t>
      </w:r>
      <w:r>
        <w:rPr>
          <w:rFonts w:asciiTheme="minorHAnsi" w:hAnsiTheme="minorHAnsi"/>
          <w:sz w:val="24"/>
          <w:szCs w:val="24"/>
        </w:rPr>
        <w:t>seen violating</w:t>
      </w:r>
      <w:r w:rsidR="5E3300C3" w:rsidRPr="5E3300C3">
        <w:rPr>
          <w:rFonts w:asciiTheme="minorHAnsi" w:hAnsiTheme="minorHAnsi"/>
          <w:sz w:val="24"/>
          <w:szCs w:val="24"/>
        </w:rPr>
        <w:t xml:space="preserve"> the Special Closure restrictions this month</w:t>
      </w:r>
      <w:r w:rsidR="00D52EDD">
        <w:rPr>
          <w:rFonts w:asciiTheme="minorHAnsi" w:hAnsiTheme="minorHAnsi"/>
          <w:sz w:val="24"/>
          <w:szCs w:val="24"/>
        </w:rPr>
        <w:t xml:space="preserve"> when it passed</w:t>
      </w:r>
      <w:r>
        <w:rPr>
          <w:rFonts w:asciiTheme="minorHAnsi" w:hAnsiTheme="minorHAnsi"/>
          <w:sz w:val="24"/>
          <w:szCs w:val="24"/>
        </w:rPr>
        <w:t xml:space="preserve"> between Saddle Rock and </w:t>
      </w:r>
      <w:r w:rsidR="0064283E">
        <w:rPr>
          <w:rFonts w:asciiTheme="minorHAnsi" w:hAnsiTheme="minorHAnsi"/>
          <w:sz w:val="24"/>
          <w:szCs w:val="24"/>
        </w:rPr>
        <w:t>Southeast Farallon Island</w:t>
      </w:r>
      <w:r w:rsidR="5E3300C3" w:rsidRPr="5E3300C3">
        <w:rPr>
          <w:rFonts w:asciiTheme="minorHAnsi" w:hAnsiTheme="minorHAnsi"/>
          <w:sz w:val="24"/>
          <w:szCs w:val="24"/>
        </w:rPr>
        <w:t xml:space="preserve">; </w:t>
      </w:r>
      <w:r w:rsidR="00D52EDD">
        <w:rPr>
          <w:rFonts w:asciiTheme="minorHAnsi" w:hAnsiTheme="minorHAnsi"/>
          <w:sz w:val="24"/>
          <w:szCs w:val="24"/>
        </w:rPr>
        <w:t>no wildlife were disturbed</w:t>
      </w:r>
      <w:r w:rsidR="5E3300C3" w:rsidRPr="5E3300C3">
        <w:rPr>
          <w:rFonts w:asciiTheme="minorHAnsi" w:hAnsiTheme="minorHAnsi"/>
          <w:sz w:val="24"/>
          <w:szCs w:val="24"/>
        </w:rPr>
        <w:t>.</w:t>
      </w:r>
      <w:r w:rsidR="00D52EDD">
        <w:rPr>
          <w:rFonts w:asciiTheme="minorHAnsi" w:hAnsiTheme="minorHAnsi"/>
          <w:sz w:val="24"/>
          <w:szCs w:val="24"/>
        </w:rPr>
        <w:t xml:space="preserve"> Two USCG planes, one USCG helicopter and one private seaplane violated the 1000’ </w:t>
      </w:r>
      <w:r w:rsidR="00A168EF">
        <w:rPr>
          <w:rFonts w:asciiTheme="minorHAnsi" w:hAnsiTheme="minorHAnsi"/>
          <w:sz w:val="24"/>
          <w:szCs w:val="24"/>
        </w:rPr>
        <w:t>aircraft regulation zone around</w:t>
      </w:r>
      <w:r w:rsidR="00D52EDD">
        <w:rPr>
          <w:rFonts w:asciiTheme="minorHAnsi" w:hAnsiTheme="minorHAnsi"/>
          <w:sz w:val="24"/>
          <w:szCs w:val="24"/>
        </w:rPr>
        <w:t xml:space="preserve"> the island</w:t>
      </w:r>
      <w:r w:rsidR="00A168EF">
        <w:rPr>
          <w:rFonts w:asciiTheme="minorHAnsi" w:hAnsiTheme="minorHAnsi"/>
          <w:sz w:val="24"/>
          <w:szCs w:val="24"/>
        </w:rPr>
        <w:t>s</w:t>
      </w:r>
      <w:r w:rsidR="00D52EDD">
        <w:rPr>
          <w:rFonts w:asciiTheme="minorHAnsi" w:hAnsiTheme="minorHAnsi"/>
          <w:sz w:val="24"/>
          <w:szCs w:val="24"/>
        </w:rPr>
        <w:t>.</w:t>
      </w:r>
      <w:ins w:id="0" w:author="Field User" w:date="2020-12-12T10:59:00Z">
        <w:r w:rsidR="00226C74">
          <w:rPr>
            <w:rFonts w:asciiTheme="minorHAnsi" w:hAnsiTheme="minorHAnsi"/>
            <w:sz w:val="24"/>
            <w:szCs w:val="24"/>
          </w:rPr>
          <w:t xml:space="preserve"> The </w:t>
        </w:r>
      </w:ins>
      <w:r w:rsidR="00226C74">
        <w:rPr>
          <w:rFonts w:asciiTheme="minorHAnsi" w:hAnsiTheme="minorHAnsi"/>
          <w:sz w:val="24"/>
          <w:szCs w:val="24"/>
        </w:rPr>
        <w:t>s</w:t>
      </w:r>
      <w:ins w:id="1" w:author="Field User" w:date="2020-12-12T10:59:00Z">
        <w:r w:rsidR="00226C74">
          <w:rPr>
            <w:rFonts w:asciiTheme="minorHAnsi" w:hAnsiTheme="minorHAnsi"/>
            <w:sz w:val="24"/>
            <w:szCs w:val="24"/>
          </w:rPr>
          <w:t xml:space="preserve">eaplane </w:t>
        </w:r>
      </w:ins>
      <w:r w:rsidR="00226C74">
        <w:rPr>
          <w:rFonts w:asciiTheme="minorHAnsi" w:hAnsiTheme="minorHAnsi"/>
          <w:sz w:val="24"/>
          <w:szCs w:val="24"/>
        </w:rPr>
        <w:t xml:space="preserve">moved 60 </w:t>
      </w:r>
      <w:proofErr w:type="spellStart"/>
      <w:r w:rsidR="00226C74">
        <w:rPr>
          <w:rFonts w:asciiTheme="minorHAnsi" w:hAnsiTheme="minorHAnsi"/>
          <w:sz w:val="24"/>
          <w:szCs w:val="24"/>
        </w:rPr>
        <w:t>zalophus</w:t>
      </w:r>
      <w:proofErr w:type="spellEnd"/>
      <w:r w:rsidR="00226C74">
        <w:rPr>
          <w:rFonts w:asciiTheme="minorHAnsi" w:hAnsiTheme="minorHAnsi"/>
          <w:sz w:val="24"/>
          <w:szCs w:val="24"/>
        </w:rPr>
        <w:t xml:space="preserve"> near the domes on Mussel Flat.</w:t>
      </w:r>
      <w:bookmarkStart w:id="2" w:name="_GoBack"/>
      <w:bookmarkEnd w:id="2"/>
    </w:p>
    <w:p w14:paraId="360A90C8" w14:textId="77777777" w:rsidR="009F6C59" w:rsidRPr="00433631" w:rsidRDefault="009F6C59" w:rsidP="009F6C59">
      <w:pPr>
        <w:rPr>
          <w:rFonts w:asciiTheme="minorHAnsi" w:hAnsiTheme="minorHAnsi"/>
          <w:sz w:val="24"/>
          <w:szCs w:val="24"/>
          <w:highlight w:val="yellow"/>
        </w:rPr>
      </w:pPr>
    </w:p>
    <w:p w14:paraId="37C26B4C" w14:textId="5F2A23A8" w:rsidR="00810BE6" w:rsidRPr="00E82104" w:rsidRDefault="00810BE6" w:rsidP="009F6C59">
      <w:pPr>
        <w:rPr>
          <w:rFonts w:asciiTheme="minorHAnsi" w:hAnsiTheme="minorHAnsi"/>
          <w:sz w:val="24"/>
          <w:szCs w:val="24"/>
        </w:rPr>
      </w:pPr>
      <w:r w:rsidRPr="00E82104">
        <w:rPr>
          <w:rFonts w:asciiTheme="minorHAnsi" w:hAnsiTheme="minorHAnsi"/>
          <w:b/>
          <w:color w:val="005A9E"/>
          <w:sz w:val="32"/>
          <w:szCs w:val="32"/>
        </w:rPr>
        <w:t>Maintenance</w:t>
      </w:r>
      <w:r w:rsidRPr="00E82104">
        <w:rPr>
          <w:rFonts w:asciiTheme="minorHAnsi" w:hAnsiTheme="minorHAnsi"/>
          <w:color w:val="005A9E"/>
          <w:sz w:val="32"/>
          <w:szCs w:val="32"/>
        </w:rPr>
        <w:t xml:space="preserve"> </w:t>
      </w:r>
    </w:p>
    <w:p w14:paraId="264A8ADF" w14:textId="47705569" w:rsidR="00FA1FBB" w:rsidRDefault="0064283E" w:rsidP="5E3300C3">
      <w:pPr>
        <w:rPr>
          <w:rFonts w:asciiTheme="minorHAnsi" w:hAnsiTheme="minorHAnsi"/>
          <w:sz w:val="24"/>
          <w:szCs w:val="24"/>
        </w:rPr>
      </w:pPr>
      <w:r>
        <w:rPr>
          <w:rFonts w:asciiTheme="minorHAnsi" w:hAnsiTheme="minorHAnsi"/>
          <w:sz w:val="24"/>
          <w:szCs w:val="24"/>
        </w:rPr>
        <w:t xml:space="preserve">Island biologist </w:t>
      </w:r>
      <w:proofErr w:type="spellStart"/>
      <w:r>
        <w:rPr>
          <w:rFonts w:asciiTheme="minorHAnsi" w:hAnsiTheme="minorHAnsi"/>
          <w:sz w:val="24"/>
          <w:szCs w:val="24"/>
        </w:rPr>
        <w:t>Tietz</w:t>
      </w:r>
      <w:proofErr w:type="spellEnd"/>
      <w:r>
        <w:rPr>
          <w:rFonts w:asciiTheme="minorHAnsi" w:hAnsiTheme="minorHAnsi"/>
          <w:sz w:val="24"/>
          <w:szCs w:val="24"/>
        </w:rPr>
        <w:t xml:space="preserve"> </w:t>
      </w:r>
      <w:r w:rsidR="5E3300C3" w:rsidRPr="5E3300C3">
        <w:rPr>
          <w:rFonts w:asciiTheme="minorHAnsi" w:hAnsiTheme="minorHAnsi"/>
          <w:sz w:val="24"/>
          <w:szCs w:val="24"/>
        </w:rPr>
        <w:t xml:space="preserve">conducted routine weekly maintenance checks on the PV system and generators. Monthly changes of water filters and crane </w:t>
      </w:r>
      <w:r>
        <w:rPr>
          <w:rFonts w:asciiTheme="minorHAnsi" w:hAnsiTheme="minorHAnsi"/>
          <w:sz w:val="24"/>
          <w:szCs w:val="24"/>
        </w:rPr>
        <w:t>greasing were conducted</w:t>
      </w:r>
      <w:r w:rsidR="5E3300C3" w:rsidRPr="5E3300C3">
        <w:rPr>
          <w:rFonts w:asciiTheme="minorHAnsi" w:hAnsiTheme="minorHAnsi"/>
          <w:sz w:val="24"/>
          <w:szCs w:val="24"/>
        </w:rPr>
        <w:t xml:space="preserve">. </w:t>
      </w:r>
      <w:r>
        <w:rPr>
          <w:rFonts w:asciiTheme="minorHAnsi" w:hAnsiTheme="minorHAnsi"/>
          <w:sz w:val="24"/>
          <w:szCs w:val="24"/>
        </w:rPr>
        <w:t>A</w:t>
      </w:r>
      <w:r w:rsidR="5E3300C3" w:rsidRPr="5E3300C3">
        <w:rPr>
          <w:rFonts w:asciiTheme="minorHAnsi" w:hAnsiTheme="minorHAnsi"/>
          <w:sz w:val="24"/>
          <w:szCs w:val="24"/>
        </w:rPr>
        <w:t xml:space="preserve"> crane training </w:t>
      </w:r>
      <w:r>
        <w:rPr>
          <w:rFonts w:asciiTheme="minorHAnsi" w:hAnsiTheme="minorHAnsi"/>
          <w:sz w:val="24"/>
          <w:szCs w:val="24"/>
        </w:rPr>
        <w:t xml:space="preserve">was conducted </w:t>
      </w:r>
      <w:r w:rsidR="000F180F">
        <w:rPr>
          <w:rFonts w:asciiTheme="minorHAnsi" w:hAnsiTheme="minorHAnsi"/>
          <w:sz w:val="24"/>
          <w:szCs w:val="24"/>
        </w:rPr>
        <w:t>at North Landing on the 11</w:t>
      </w:r>
      <w:r w:rsidR="5E3300C3" w:rsidRPr="5E3300C3">
        <w:rPr>
          <w:rFonts w:asciiTheme="minorHAnsi" w:hAnsiTheme="minorHAnsi"/>
          <w:sz w:val="24"/>
          <w:szCs w:val="24"/>
          <w:vertAlign w:val="superscript"/>
        </w:rPr>
        <w:t>th</w:t>
      </w:r>
      <w:r w:rsidR="001F373E">
        <w:rPr>
          <w:rFonts w:asciiTheme="minorHAnsi" w:hAnsiTheme="minorHAnsi"/>
          <w:sz w:val="24"/>
          <w:szCs w:val="24"/>
        </w:rPr>
        <w:t xml:space="preserve"> and at East Landing on the 18</w:t>
      </w:r>
      <w:r w:rsidR="001F373E" w:rsidRPr="001F373E">
        <w:rPr>
          <w:rFonts w:asciiTheme="minorHAnsi" w:hAnsiTheme="minorHAnsi"/>
          <w:sz w:val="24"/>
          <w:szCs w:val="24"/>
          <w:vertAlign w:val="superscript"/>
        </w:rPr>
        <w:t>th</w:t>
      </w:r>
      <w:r w:rsidR="001F373E">
        <w:rPr>
          <w:rFonts w:asciiTheme="minorHAnsi" w:hAnsiTheme="minorHAnsi"/>
          <w:sz w:val="24"/>
          <w:szCs w:val="24"/>
        </w:rPr>
        <w:t xml:space="preserve">. Jim determined that the portable blue diesel generator requires new carbon brushes before it will be operational. </w:t>
      </w:r>
      <w:r w:rsidR="00DD5705" w:rsidRPr="00DD5705">
        <w:rPr>
          <w:rFonts w:asciiTheme="minorHAnsi" w:hAnsiTheme="minorHAnsi"/>
          <w:sz w:val="24"/>
          <w:szCs w:val="24"/>
        </w:rPr>
        <w:t>Plumber Andrew Carothers-</w:t>
      </w:r>
      <w:proofErr w:type="spellStart"/>
      <w:r w:rsidR="00DD5705" w:rsidRPr="00DD5705">
        <w:rPr>
          <w:rFonts w:asciiTheme="minorHAnsi" w:hAnsiTheme="minorHAnsi"/>
          <w:sz w:val="24"/>
          <w:szCs w:val="24"/>
        </w:rPr>
        <w:t>Liske</w:t>
      </w:r>
      <w:proofErr w:type="spellEnd"/>
      <w:r w:rsidR="00DD5705" w:rsidRPr="00DD5705">
        <w:rPr>
          <w:rFonts w:asciiTheme="minorHAnsi" w:hAnsiTheme="minorHAnsi"/>
          <w:sz w:val="24"/>
          <w:szCs w:val="24"/>
        </w:rPr>
        <w:t xml:space="preserve"> </w:t>
      </w:r>
      <w:r w:rsidR="000F180F">
        <w:rPr>
          <w:rFonts w:asciiTheme="minorHAnsi" w:hAnsiTheme="minorHAnsi"/>
          <w:sz w:val="24"/>
          <w:szCs w:val="24"/>
        </w:rPr>
        <w:t xml:space="preserve">and his </w:t>
      </w:r>
      <w:r w:rsidR="00A168EF">
        <w:rPr>
          <w:rFonts w:asciiTheme="minorHAnsi" w:hAnsiTheme="minorHAnsi"/>
          <w:sz w:val="24"/>
          <w:szCs w:val="24"/>
        </w:rPr>
        <w:t xml:space="preserve">assistant </w:t>
      </w:r>
      <w:proofErr w:type="spellStart"/>
      <w:r w:rsidR="000F180F">
        <w:rPr>
          <w:rFonts w:asciiTheme="minorHAnsi" w:hAnsiTheme="minorHAnsi"/>
          <w:sz w:val="24"/>
          <w:szCs w:val="24"/>
        </w:rPr>
        <w:t>Torrrent</w:t>
      </w:r>
      <w:proofErr w:type="spellEnd"/>
      <w:r w:rsidR="000F180F">
        <w:rPr>
          <w:rFonts w:asciiTheme="minorHAnsi" w:hAnsiTheme="minorHAnsi"/>
          <w:sz w:val="24"/>
          <w:szCs w:val="24"/>
        </w:rPr>
        <w:t xml:space="preserve"> flushed the blockage out of the PRBO downstairs bathtub drain and replaced the hot and cold water handles</w:t>
      </w:r>
      <w:r w:rsidR="00A168EF">
        <w:rPr>
          <w:rFonts w:asciiTheme="minorHAnsi" w:hAnsiTheme="minorHAnsi"/>
          <w:sz w:val="24"/>
          <w:szCs w:val="24"/>
        </w:rPr>
        <w:t xml:space="preserve"> on both the PRBO and Coast Guard House bathtubs</w:t>
      </w:r>
      <w:r w:rsidR="000F180F">
        <w:rPr>
          <w:rFonts w:asciiTheme="minorHAnsi" w:hAnsiTheme="minorHAnsi"/>
          <w:sz w:val="24"/>
          <w:szCs w:val="24"/>
        </w:rPr>
        <w:t>.</w:t>
      </w:r>
    </w:p>
    <w:p w14:paraId="24AABBD7" w14:textId="77777777" w:rsidR="00E82104" w:rsidRPr="00E82104" w:rsidRDefault="00E82104" w:rsidP="00DD55A4">
      <w:pPr>
        <w:rPr>
          <w:rFonts w:asciiTheme="minorHAnsi" w:hAnsiTheme="minorHAnsi"/>
          <w:sz w:val="24"/>
          <w:szCs w:val="24"/>
        </w:rPr>
      </w:pPr>
    </w:p>
    <w:p w14:paraId="294EDCD9" w14:textId="77777777" w:rsidR="00810BE6" w:rsidRPr="009D0B5E" w:rsidRDefault="00810BE6" w:rsidP="00DD55A4">
      <w:pPr>
        <w:rPr>
          <w:rFonts w:asciiTheme="minorHAnsi" w:hAnsiTheme="minorHAnsi"/>
          <w:b/>
          <w:color w:val="005A9E"/>
          <w:sz w:val="32"/>
          <w:szCs w:val="32"/>
        </w:rPr>
      </w:pPr>
      <w:r w:rsidRPr="009D0B5E">
        <w:rPr>
          <w:rFonts w:asciiTheme="minorHAnsi" w:hAnsiTheme="minorHAnsi"/>
          <w:b/>
          <w:color w:val="005A9E"/>
          <w:sz w:val="32"/>
          <w:szCs w:val="32"/>
        </w:rPr>
        <w:t>Maintenance Needs</w:t>
      </w:r>
    </w:p>
    <w:p w14:paraId="519F1572" w14:textId="77777777" w:rsidR="00572EA9" w:rsidRPr="009D0B5E" w:rsidRDefault="00572EA9" w:rsidP="00572EA9">
      <w:pPr>
        <w:numPr>
          <w:ilvl w:val="0"/>
          <w:numId w:val="13"/>
        </w:numPr>
        <w:spacing w:before="60"/>
        <w:rPr>
          <w:rFonts w:asciiTheme="minorHAnsi" w:hAnsiTheme="minorHAnsi"/>
          <w:sz w:val="24"/>
          <w:szCs w:val="24"/>
        </w:rPr>
      </w:pPr>
      <w:r w:rsidRPr="009D0B5E">
        <w:rPr>
          <w:rFonts w:asciiTheme="minorHAnsi" w:hAnsiTheme="minorHAnsi"/>
          <w:sz w:val="24"/>
          <w:szCs w:val="24"/>
        </w:rPr>
        <w:t xml:space="preserve">The </w:t>
      </w:r>
      <w:proofErr w:type="spellStart"/>
      <w:r w:rsidRPr="009D0B5E">
        <w:rPr>
          <w:rFonts w:asciiTheme="minorHAnsi" w:hAnsiTheme="minorHAnsi"/>
          <w:sz w:val="24"/>
          <w:szCs w:val="24"/>
        </w:rPr>
        <w:t>Peevey</w:t>
      </w:r>
      <w:proofErr w:type="spellEnd"/>
      <w:r w:rsidRPr="009D0B5E">
        <w:rPr>
          <w:rFonts w:asciiTheme="minorHAnsi" w:hAnsiTheme="minorHAnsi"/>
          <w:sz w:val="24"/>
          <w:szCs w:val="24"/>
        </w:rPr>
        <w:t xml:space="preserve"> and Buffy generators have been decommissioned and the island is in need of a new PV backup generator.</w:t>
      </w:r>
    </w:p>
    <w:p w14:paraId="5F06883C" w14:textId="77777777" w:rsidR="00572EA9" w:rsidRPr="009D0B5E" w:rsidRDefault="00572EA9" w:rsidP="00572EA9">
      <w:pPr>
        <w:numPr>
          <w:ilvl w:val="0"/>
          <w:numId w:val="13"/>
        </w:numPr>
        <w:spacing w:before="60"/>
        <w:rPr>
          <w:rFonts w:asciiTheme="minorHAnsi" w:hAnsiTheme="minorHAnsi"/>
          <w:sz w:val="24"/>
          <w:szCs w:val="24"/>
        </w:rPr>
      </w:pPr>
      <w:r w:rsidRPr="009D0B5E">
        <w:rPr>
          <w:rFonts w:asciiTheme="minorHAnsi" w:hAnsiTheme="minorHAnsi"/>
          <w:sz w:val="24"/>
          <w:szCs w:val="24"/>
        </w:rPr>
        <w:t xml:space="preserve">The cistern and other elements of the water catchment system are showing their age and are need of major repairs or replacement. The cistern continues to lose water at a rate ~250 gallons per month.  </w:t>
      </w:r>
    </w:p>
    <w:p w14:paraId="18A54D20" w14:textId="77777777" w:rsidR="00572EA9" w:rsidRPr="009D0B5E" w:rsidRDefault="00572EA9" w:rsidP="00572EA9">
      <w:pPr>
        <w:numPr>
          <w:ilvl w:val="0"/>
          <w:numId w:val="13"/>
        </w:numPr>
        <w:spacing w:before="60"/>
        <w:rPr>
          <w:rFonts w:asciiTheme="minorHAnsi" w:hAnsiTheme="minorHAnsi"/>
          <w:sz w:val="24"/>
          <w:szCs w:val="24"/>
        </w:rPr>
      </w:pPr>
      <w:r w:rsidRPr="009D0B5E">
        <w:rPr>
          <w:rFonts w:asciiTheme="minorHAnsi" w:hAnsiTheme="minorHAnsi"/>
          <w:sz w:val="24"/>
          <w:szCs w:val="24"/>
        </w:rPr>
        <w:t>The Settling Tank also appears to have a leak in it when water is above 5.1 feet.</w:t>
      </w:r>
    </w:p>
    <w:p w14:paraId="54203648" w14:textId="77777777" w:rsidR="00572EA9" w:rsidRPr="009D0B5E" w:rsidRDefault="00572EA9" w:rsidP="00572EA9">
      <w:pPr>
        <w:numPr>
          <w:ilvl w:val="0"/>
          <w:numId w:val="13"/>
        </w:numPr>
        <w:spacing w:before="60"/>
        <w:rPr>
          <w:rFonts w:asciiTheme="minorHAnsi" w:hAnsiTheme="minorHAnsi"/>
          <w:sz w:val="24"/>
          <w:szCs w:val="24"/>
        </w:rPr>
      </w:pPr>
      <w:r w:rsidRPr="009D0B5E">
        <w:rPr>
          <w:rFonts w:asciiTheme="minorHAnsi" w:hAnsiTheme="minorHAnsi"/>
          <w:sz w:val="24"/>
          <w:szCs w:val="24"/>
        </w:rPr>
        <w:t>The PRBO house kitchen counters especially around the sink continue to deteriorate. Replacement sometime in the next year is recommended.</w:t>
      </w:r>
    </w:p>
    <w:p w14:paraId="72CF4630" w14:textId="26213920" w:rsidR="00572EA9" w:rsidRPr="009D0B5E" w:rsidRDefault="5E3300C3" w:rsidP="5E3300C3">
      <w:pPr>
        <w:numPr>
          <w:ilvl w:val="0"/>
          <w:numId w:val="13"/>
        </w:numPr>
        <w:spacing w:before="60"/>
        <w:rPr>
          <w:rFonts w:asciiTheme="minorHAnsi" w:hAnsiTheme="minorHAnsi"/>
          <w:b/>
          <w:bCs/>
          <w:color w:val="000000" w:themeColor="text1"/>
          <w:sz w:val="24"/>
          <w:szCs w:val="24"/>
        </w:rPr>
      </w:pPr>
      <w:r w:rsidRPr="003F12FC">
        <w:rPr>
          <w:rFonts w:asciiTheme="minorHAnsi" w:hAnsiTheme="minorHAnsi"/>
          <w:sz w:val="24"/>
          <w:szCs w:val="24"/>
        </w:rPr>
        <w:t xml:space="preserve">The HADS weather station is no longer transmitting data to the web. Attempts to reset the unit have </w:t>
      </w:r>
      <w:r w:rsidRPr="5E3300C3">
        <w:rPr>
          <w:rFonts w:asciiTheme="minorHAnsi" w:hAnsiTheme="minorHAnsi"/>
          <w:sz w:val="24"/>
          <w:szCs w:val="24"/>
        </w:rPr>
        <w:t>failed and</w:t>
      </w:r>
      <w:r w:rsidRPr="003F12FC">
        <w:rPr>
          <w:rFonts w:asciiTheme="minorHAnsi" w:hAnsiTheme="minorHAnsi"/>
          <w:sz w:val="24"/>
          <w:szCs w:val="24"/>
        </w:rPr>
        <w:t xml:space="preserve"> will require expert guidance to fix.</w:t>
      </w:r>
    </w:p>
    <w:p w14:paraId="1F38B8A1" w14:textId="63994A34" w:rsidR="007D776A" w:rsidRPr="009D0B5E" w:rsidRDefault="5E3300C3" w:rsidP="5E3300C3">
      <w:pPr>
        <w:numPr>
          <w:ilvl w:val="0"/>
          <w:numId w:val="13"/>
        </w:numPr>
        <w:spacing w:before="60"/>
        <w:rPr>
          <w:rFonts w:asciiTheme="minorHAnsi" w:hAnsiTheme="minorHAnsi"/>
          <w:sz w:val="24"/>
          <w:szCs w:val="24"/>
        </w:rPr>
      </w:pPr>
      <w:r w:rsidRPr="5E3300C3">
        <w:rPr>
          <w:rFonts w:asciiTheme="minorHAnsi" w:hAnsiTheme="minorHAnsi"/>
          <w:sz w:val="24"/>
          <w:szCs w:val="24"/>
        </w:rPr>
        <w:lastRenderedPageBreak/>
        <w:t>The gutters and flashing on both houses are degrading and will need to be improved or replaced.</w:t>
      </w:r>
    </w:p>
    <w:p w14:paraId="7C8A1755" w14:textId="7DE43CE8" w:rsidR="00521677" w:rsidRPr="007F7865" w:rsidRDefault="5E3300C3" w:rsidP="5E3300C3">
      <w:pPr>
        <w:numPr>
          <w:ilvl w:val="0"/>
          <w:numId w:val="13"/>
        </w:numPr>
        <w:spacing w:before="60"/>
        <w:rPr>
          <w:rFonts w:asciiTheme="minorHAnsi" w:hAnsiTheme="minorHAnsi"/>
          <w:sz w:val="24"/>
          <w:szCs w:val="24"/>
        </w:rPr>
      </w:pPr>
      <w:r w:rsidRPr="5E3300C3">
        <w:rPr>
          <w:rFonts w:asciiTheme="minorHAnsi" w:hAnsiTheme="minorHAnsi"/>
          <w:sz w:val="24"/>
          <w:szCs w:val="24"/>
        </w:rPr>
        <w:t>Aluminum railings at East Landing and the lighthouse need repair.</w:t>
      </w:r>
    </w:p>
    <w:p w14:paraId="3BFA71A2" w14:textId="24B9D350" w:rsidR="007D776A" w:rsidRPr="009D0B5E" w:rsidRDefault="001C5F68" w:rsidP="007D776A">
      <w:pPr>
        <w:numPr>
          <w:ilvl w:val="0"/>
          <w:numId w:val="13"/>
        </w:numPr>
        <w:spacing w:before="60"/>
        <w:rPr>
          <w:rFonts w:asciiTheme="minorHAnsi" w:hAnsiTheme="minorHAnsi"/>
          <w:sz w:val="24"/>
          <w:szCs w:val="24"/>
        </w:rPr>
      </w:pPr>
      <w:r w:rsidRPr="009D0B5E">
        <w:rPr>
          <w:rFonts w:asciiTheme="minorHAnsi" w:hAnsiTheme="minorHAnsi"/>
          <w:sz w:val="24"/>
          <w:szCs w:val="24"/>
        </w:rPr>
        <w:t>Powerhouse roof-access ladder mounts are badly corroded and need to be replaced.</w:t>
      </w:r>
    </w:p>
    <w:p w14:paraId="07EC59A4" w14:textId="11379730" w:rsidR="007D776A" w:rsidRPr="009D0B5E" w:rsidRDefault="007D776A" w:rsidP="007D776A">
      <w:pPr>
        <w:numPr>
          <w:ilvl w:val="0"/>
          <w:numId w:val="13"/>
        </w:numPr>
        <w:spacing w:before="60"/>
        <w:rPr>
          <w:rFonts w:asciiTheme="minorHAnsi" w:hAnsiTheme="minorHAnsi"/>
          <w:sz w:val="24"/>
          <w:szCs w:val="24"/>
        </w:rPr>
      </w:pPr>
      <w:r w:rsidRPr="009D0B5E">
        <w:rPr>
          <w:rFonts w:asciiTheme="minorHAnsi" w:hAnsiTheme="minorHAnsi"/>
          <w:sz w:val="24"/>
          <w:szCs w:val="24"/>
        </w:rPr>
        <w:t>There is now a small leak in the closet next to the downstairs bathroom in the PRBO house. It only leaks when it rains, which may mean there is a failure in the roof above.</w:t>
      </w:r>
    </w:p>
    <w:p w14:paraId="2AFD9B57" w14:textId="78A7BF3C" w:rsidR="00E82104" w:rsidRPr="00E82104" w:rsidRDefault="00E82104" w:rsidP="00E82104">
      <w:pPr>
        <w:numPr>
          <w:ilvl w:val="0"/>
          <w:numId w:val="13"/>
        </w:numPr>
        <w:spacing w:before="60"/>
        <w:rPr>
          <w:rFonts w:asciiTheme="minorHAnsi" w:hAnsiTheme="minorHAnsi"/>
          <w:sz w:val="24"/>
          <w:szCs w:val="24"/>
        </w:rPr>
      </w:pPr>
      <w:r w:rsidRPr="009D0B5E">
        <w:rPr>
          <w:rFonts w:asciiTheme="minorHAnsi" w:hAnsiTheme="minorHAnsi"/>
          <w:sz w:val="24"/>
          <w:szCs w:val="24"/>
        </w:rPr>
        <w:t>The load cell battery</w:t>
      </w:r>
      <w:r>
        <w:rPr>
          <w:rFonts w:asciiTheme="minorHAnsi" w:hAnsiTheme="minorHAnsi"/>
          <w:sz w:val="24"/>
          <w:szCs w:val="24"/>
        </w:rPr>
        <w:t xml:space="preserve"> and antenna at the EL crane were</w:t>
      </w:r>
      <w:r w:rsidRPr="009D0B5E">
        <w:rPr>
          <w:rFonts w:asciiTheme="minorHAnsi" w:hAnsiTheme="minorHAnsi"/>
          <w:sz w:val="24"/>
          <w:szCs w:val="24"/>
        </w:rPr>
        <w:t xml:space="preserve"> replaced, but now </w:t>
      </w:r>
      <w:r>
        <w:rPr>
          <w:rFonts w:asciiTheme="minorHAnsi" w:hAnsiTheme="minorHAnsi"/>
          <w:sz w:val="24"/>
          <w:szCs w:val="24"/>
        </w:rPr>
        <w:t xml:space="preserve">the load cell </w:t>
      </w:r>
      <w:r w:rsidRPr="009D0B5E">
        <w:rPr>
          <w:rFonts w:asciiTheme="minorHAnsi" w:hAnsiTheme="minorHAnsi"/>
          <w:sz w:val="24"/>
          <w:szCs w:val="24"/>
        </w:rPr>
        <w:t xml:space="preserve">needs to be </w:t>
      </w:r>
      <w:r>
        <w:rPr>
          <w:rFonts w:asciiTheme="minorHAnsi" w:hAnsiTheme="minorHAnsi"/>
          <w:sz w:val="24"/>
          <w:szCs w:val="24"/>
        </w:rPr>
        <w:t>re</w:t>
      </w:r>
      <w:r w:rsidRPr="009D0B5E">
        <w:rPr>
          <w:rFonts w:asciiTheme="minorHAnsi" w:hAnsiTheme="minorHAnsi"/>
          <w:sz w:val="24"/>
          <w:szCs w:val="24"/>
        </w:rPr>
        <w:t>calibrated.</w:t>
      </w:r>
    </w:p>
    <w:p w14:paraId="1A6D70CD" w14:textId="59DE88DB" w:rsidR="009D0B5E" w:rsidRDefault="009D0B5E" w:rsidP="009F6C59">
      <w:pPr>
        <w:numPr>
          <w:ilvl w:val="0"/>
          <w:numId w:val="13"/>
        </w:numPr>
        <w:spacing w:before="60"/>
        <w:rPr>
          <w:rFonts w:asciiTheme="minorHAnsi" w:hAnsiTheme="minorHAnsi"/>
          <w:sz w:val="24"/>
          <w:szCs w:val="24"/>
        </w:rPr>
      </w:pPr>
      <w:r w:rsidRPr="009D0B5E">
        <w:rPr>
          <w:rFonts w:asciiTheme="minorHAnsi" w:hAnsiTheme="minorHAnsi"/>
          <w:sz w:val="24"/>
          <w:szCs w:val="24"/>
        </w:rPr>
        <w:t>The HONDA portable gas generator has a mysterious leak behind the air fi</w:t>
      </w:r>
      <w:r w:rsidR="00E82104">
        <w:rPr>
          <w:rFonts w:asciiTheme="minorHAnsi" w:hAnsiTheme="minorHAnsi"/>
          <w:sz w:val="24"/>
          <w:szCs w:val="24"/>
        </w:rPr>
        <w:t>lter and is currently unusable.</w:t>
      </w:r>
    </w:p>
    <w:p w14:paraId="56605EFA" w14:textId="6F042664" w:rsidR="00E82104" w:rsidRPr="009D0B5E" w:rsidRDefault="00B64C2D" w:rsidP="009F6C59">
      <w:pPr>
        <w:numPr>
          <w:ilvl w:val="0"/>
          <w:numId w:val="13"/>
        </w:numPr>
        <w:spacing w:before="60"/>
        <w:rPr>
          <w:rFonts w:asciiTheme="minorHAnsi" w:hAnsiTheme="minorHAnsi"/>
          <w:sz w:val="24"/>
          <w:szCs w:val="24"/>
        </w:rPr>
      </w:pPr>
      <w:r>
        <w:rPr>
          <w:rFonts w:asciiTheme="minorHAnsi" w:hAnsiTheme="minorHAnsi"/>
          <w:sz w:val="24"/>
          <w:szCs w:val="24"/>
        </w:rPr>
        <w:t>The UPS located in the lighthouse communications locker does not work and needs to be replaced.</w:t>
      </w:r>
    </w:p>
    <w:p w14:paraId="4E6122F2" w14:textId="7744E909" w:rsidR="009F6C59" w:rsidRPr="00433631" w:rsidRDefault="009F6C59" w:rsidP="009F6C59">
      <w:pPr>
        <w:spacing w:before="60"/>
        <w:ind w:left="360"/>
        <w:rPr>
          <w:rFonts w:asciiTheme="minorHAnsi" w:hAnsiTheme="minorHAnsi"/>
          <w:sz w:val="24"/>
          <w:szCs w:val="24"/>
          <w:highlight w:val="yellow"/>
        </w:rPr>
      </w:pPr>
    </w:p>
    <w:p w14:paraId="7CC28047" w14:textId="20C8AAF2" w:rsidR="00810BE6" w:rsidRPr="000F36F3" w:rsidRDefault="00810BE6" w:rsidP="00DD55A4">
      <w:pPr>
        <w:rPr>
          <w:rFonts w:asciiTheme="minorHAnsi" w:hAnsiTheme="minorHAnsi"/>
          <w:b/>
          <w:color w:val="005A9E"/>
          <w:sz w:val="32"/>
          <w:szCs w:val="32"/>
        </w:rPr>
      </w:pPr>
      <w:r w:rsidRPr="000F36F3">
        <w:rPr>
          <w:rFonts w:asciiTheme="minorHAnsi" w:hAnsiTheme="minorHAnsi"/>
          <w:b/>
          <w:color w:val="005A9E"/>
          <w:sz w:val="32"/>
          <w:szCs w:val="32"/>
        </w:rPr>
        <w:t>Solar/Electric</w:t>
      </w:r>
    </w:p>
    <w:p w14:paraId="4CC01DA0" w14:textId="77777777" w:rsidR="00810BE6" w:rsidRPr="00433631" w:rsidRDefault="00810BE6" w:rsidP="00DD55A4">
      <w:pPr>
        <w:rPr>
          <w:rFonts w:asciiTheme="minorHAnsi" w:hAnsiTheme="minorHAnsi"/>
          <w:b/>
          <w:sz w:val="24"/>
          <w:szCs w:val="24"/>
        </w:rPr>
      </w:pPr>
      <w:r w:rsidRPr="000F36F3">
        <w:rPr>
          <w:rFonts w:asciiTheme="minorHAnsi" w:hAnsiTheme="minorHAnsi"/>
          <w:b/>
          <w:sz w:val="24"/>
          <w:szCs w:val="24"/>
        </w:rPr>
        <w:t>PV System</w:t>
      </w:r>
    </w:p>
    <w:p w14:paraId="4E26809D" w14:textId="7F2E98C2" w:rsidR="00117459" w:rsidRPr="00433631" w:rsidRDefault="00117459" w:rsidP="5E3300C3">
      <w:pPr>
        <w:tabs>
          <w:tab w:val="left" w:pos="-13230"/>
          <w:tab w:val="left" w:pos="720"/>
          <w:tab w:val="left" w:pos="4590"/>
          <w:tab w:val="left" w:pos="5940"/>
        </w:tabs>
        <w:rPr>
          <w:rFonts w:asciiTheme="minorHAnsi" w:hAnsiTheme="minorHAnsi"/>
          <w:sz w:val="24"/>
          <w:szCs w:val="24"/>
        </w:rPr>
      </w:pPr>
      <w:r w:rsidRPr="00433631">
        <w:rPr>
          <w:rFonts w:asciiTheme="minorHAnsi" w:hAnsiTheme="minorHAnsi"/>
          <w:sz w:val="24"/>
          <w:szCs w:val="24"/>
        </w:rPr>
        <w:tab/>
      </w:r>
      <w:r w:rsidRPr="5E3300C3">
        <w:rPr>
          <w:rFonts w:asciiTheme="minorHAnsi" w:hAnsiTheme="minorHAnsi"/>
          <w:sz w:val="24"/>
          <w:szCs w:val="24"/>
        </w:rPr>
        <w:t xml:space="preserve">Distilled water used: </w:t>
      </w:r>
      <w:r w:rsidRPr="00433631">
        <w:rPr>
          <w:rFonts w:asciiTheme="minorHAnsi" w:hAnsiTheme="minorHAnsi"/>
          <w:sz w:val="24"/>
          <w:szCs w:val="24"/>
        </w:rPr>
        <w:tab/>
      </w:r>
      <w:r w:rsidR="003844AE">
        <w:rPr>
          <w:rFonts w:asciiTheme="minorHAnsi" w:hAnsiTheme="minorHAnsi"/>
          <w:sz w:val="24"/>
          <w:szCs w:val="24"/>
        </w:rPr>
        <w:t>0</w:t>
      </w:r>
      <w:r w:rsidRPr="5E3300C3">
        <w:rPr>
          <w:rFonts w:asciiTheme="minorHAnsi" w:hAnsiTheme="minorHAnsi"/>
          <w:sz w:val="24"/>
          <w:szCs w:val="24"/>
        </w:rPr>
        <w:t xml:space="preserve"> gallons</w:t>
      </w:r>
    </w:p>
    <w:p w14:paraId="260BD95F" w14:textId="5CA43C7C" w:rsidR="003855E6" w:rsidRPr="00433631" w:rsidRDefault="007748BD" w:rsidP="00F14933">
      <w:pPr>
        <w:tabs>
          <w:tab w:val="left" w:pos="-13230"/>
          <w:tab w:val="left" w:pos="4590"/>
          <w:tab w:val="left" w:pos="5940"/>
        </w:tabs>
        <w:ind w:firstLine="720"/>
        <w:rPr>
          <w:rFonts w:asciiTheme="minorHAnsi" w:hAnsiTheme="minorHAnsi"/>
          <w:sz w:val="24"/>
          <w:szCs w:val="24"/>
        </w:rPr>
      </w:pPr>
      <w:r w:rsidRPr="00433631">
        <w:rPr>
          <w:rFonts w:asciiTheme="minorHAnsi" w:hAnsiTheme="minorHAnsi"/>
          <w:sz w:val="24"/>
          <w:szCs w:val="24"/>
        </w:rPr>
        <w:t xml:space="preserve">Distilled water reserves: </w:t>
      </w:r>
      <w:r w:rsidR="00117459" w:rsidRPr="00433631">
        <w:rPr>
          <w:rFonts w:asciiTheme="minorHAnsi" w:hAnsiTheme="minorHAnsi"/>
          <w:sz w:val="24"/>
          <w:szCs w:val="24"/>
        </w:rPr>
        <w:tab/>
      </w:r>
      <w:r w:rsidR="0056756B">
        <w:rPr>
          <w:rFonts w:asciiTheme="minorHAnsi" w:hAnsiTheme="minorHAnsi"/>
          <w:sz w:val="24"/>
          <w:szCs w:val="24"/>
        </w:rPr>
        <w:t>59</w:t>
      </w:r>
      <w:r w:rsidR="006F2B1B" w:rsidRPr="00433631">
        <w:rPr>
          <w:rFonts w:asciiTheme="minorHAnsi" w:hAnsiTheme="minorHAnsi"/>
          <w:sz w:val="24"/>
          <w:szCs w:val="24"/>
        </w:rPr>
        <w:t xml:space="preserve"> gallons</w:t>
      </w:r>
    </w:p>
    <w:p w14:paraId="2C29AA20" w14:textId="77777777" w:rsidR="00810BE6" w:rsidRPr="00433631" w:rsidRDefault="00810BE6" w:rsidP="003745AB">
      <w:pPr>
        <w:tabs>
          <w:tab w:val="left" w:pos="-13230"/>
          <w:tab w:val="left" w:pos="4590"/>
          <w:tab w:val="left" w:pos="5940"/>
        </w:tabs>
        <w:rPr>
          <w:rFonts w:asciiTheme="minorHAnsi" w:hAnsiTheme="minorHAnsi"/>
          <w:b/>
          <w:sz w:val="24"/>
          <w:szCs w:val="24"/>
        </w:rPr>
      </w:pPr>
      <w:r w:rsidRPr="00433631">
        <w:rPr>
          <w:rFonts w:asciiTheme="minorHAnsi" w:hAnsiTheme="minorHAnsi"/>
          <w:b/>
          <w:sz w:val="24"/>
          <w:szCs w:val="24"/>
        </w:rPr>
        <w:t>Generator run times</w:t>
      </w:r>
    </w:p>
    <w:p w14:paraId="7534DD19" w14:textId="77777777" w:rsidR="0002524D" w:rsidRPr="00433631" w:rsidRDefault="0002524D" w:rsidP="0002524D">
      <w:pPr>
        <w:tabs>
          <w:tab w:val="left" w:pos="-13230"/>
          <w:tab w:val="left" w:pos="4590"/>
          <w:tab w:val="left" w:pos="5580"/>
          <w:tab w:val="left" w:pos="5940"/>
        </w:tabs>
        <w:ind w:firstLine="720"/>
        <w:rPr>
          <w:rFonts w:asciiTheme="minorHAnsi" w:hAnsiTheme="minorHAnsi"/>
          <w:sz w:val="24"/>
          <w:szCs w:val="24"/>
        </w:rPr>
      </w:pPr>
      <w:r w:rsidRPr="00433631">
        <w:rPr>
          <w:rFonts w:asciiTheme="minorHAnsi" w:hAnsiTheme="minorHAnsi"/>
          <w:sz w:val="24"/>
          <w:szCs w:val="24"/>
        </w:rPr>
        <w:t xml:space="preserve">Kohler 15ROZ (Buffy): </w:t>
      </w:r>
      <w:r w:rsidRPr="00433631">
        <w:rPr>
          <w:rFonts w:asciiTheme="minorHAnsi" w:hAnsiTheme="minorHAnsi"/>
          <w:sz w:val="24"/>
          <w:szCs w:val="24"/>
        </w:rPr>
        <w:tab/>
        <w:t xml:space="preserve">0 hours </w:t>
      </w:r>
      <w:r w:rsidRPr="00433631">
        <w:rPr>
          <w:rFonts w:asciiTheme="minorHAnsi" w:hAnsiTheme="minorHAnsi"/>
          <w:sz w:val="24"/>
          <w:szCs w:val="24"/>
        </w:rPr>
        <w:tab/>
      </w:r>
      <w:r w:rsidRPr="00433631">
        <w:rPr>
          <w:rFonts w:asciiTheme="minorHAnsi" w:hAnsiTheme="minorHAnsi"/>
          <w:sz w:val="24"/>
          <w:szCs w:val="24"/>
        </w:rPr>
        <w:tab/>
      </w:r>
      <w:r w:rsidRPr="00433631">
        <w:rPr>
          <w:rFonts w:asciiTheme="minorHAnsi" w:hAnsiTheme="minorHAnsi"/>
          <w:sz w:val="24"/>
          <w:szCs w:val="24"/>
        </w:rPr>
        <w:tab/>
        <w:t>(1830.5 on meter)</w:t>
      </w:r>
    </w:p>
    <w:p w14:paraId="0812F3FC" w14:textId="6BB06F43" w:rsidR="0002524D" w:rsidRPr="00433631" w:rsidRDefault="0002524D" w:rsidP="5E3300C3">
      <w:pPr>
        <w:tabs>
          <w:tab w:val="left" w:pos="-13230"/>
          <w:tab w:val="left" w:pos="4590"/>
          <w:tab w:val="left" w:pos="5940"/>
        </w:tabs>
        <w:ind w:firstLine="720"/>
        <w:rPr>
          <w:rFonts w:asciiTheme="minorHAnsi" w:hAnsiTheme="minorHAnsi"/>
          <w:sz w:val="24"/>
          <w:szCs w:val="24"/>
        </w:rPr>
      </w:pPr>
      <w:r w:rsidRPr="5E3300C3">
        <w:rPr>
          <w:rFonts w:asciiTheme="minorHAnsi" w:hAnsiTheme="minorHAnsi"/>
          <w:sz w:val="24"/>
          <w:szCs w:val="24"/>
        </w:rPr>
        <w:t>Kohler 30REOZJC (</w:t>
      </w:r>
      <w:proofErr w:type="spellStart"/>
      <w:r w:rsidRPr="5E3300C3">
        <w:rPr>
          <w:rFonts w:asciiTheme="minorHAnsi" w:hAnsiTheme="minorHAnsi"/>
          <w:sz w:val="24"/>
          <w:szCs w:val="24"/>
        </w:rPr>
        <w:t>Speedwagon</w:t>
      </w:r>
      <w:proofErr w:type="spellEnd"/>
      <w:r w:rsidRPr="5E3300C3">
        <w:rPr>
          <w:rFonts w:asciiTheme="minorHAnsi" w:hAnsiTheme="minorHAnsi"/>
          <w:sz w:val="24"/>
          <w:szCs w:val="24"/>
        </w:rPr>
        <w:t xml:space="preserve">): </w:t>
      </w:r>
      <w:r w:rsidRPr="00433631">
        <w:rPr>
          <w:rFonts w:asciiTheme="minorHAnsi" w:hAnsiTheme="minorHAnsi"/>
          <w:sz w:val="24"/>
          <w:szCs w:val="24"/>
        </w:rPr>
        <w:tab/>
      </w:r>
      <w:r w:rsidR="003844AE">
        <w:rPr>
          <w:rFonts w:asciiTheme="minorHAnsi" w:hAnsiTheme="minorHAnsi"/>
          <w:sz w:val="24"/>
          <w:szCs w:val="24"/>
        </w:rPr>
        <w:t>3.6</w:t>
      </w:r>
      <w:r w:rsidRPr="5E3300C3">
        <w:rPr>
          <w:rFonts w:asciiTheme="minorHAnsi" w:hAnsiTheme="minorHAnsi"/>
          <w:sz w:val="24"/>
          <w:szCs w:val="24"/>
        </w:rPr>
        <w:t xml:space="preserve"> hours </w:t>
      </w:r>
      <w:r w:rsidRPr="00433631">
        <w:rPr>
          <w:rFonts w:asciiTheme="minorHAnsi" w:hAnsiTheme="minorHAnsi"/>
          <w:sz w:val="24"/>
          <w:szCs w:val="24"/>
        </w:rPr>
        <w:tab/>
      </w:r>
      <w:r w:rsidRPr="00433631">
        <w:rPr>
          <w:rFonts w:asciiTheme="minorHAnsi" w:hAnsiTheme="minorHAnsi"/>
          <w:sz w:val="24"/>
          <w:szCs w:val="24"/>
        </w:rPr>
        <w:tab/>
      </w:r>
      <w:r w:rsidRPr="5E3300C3">
        <w:rPr>
          <w:rFonts w:asciiTheme="minorHAnsi" w:hAnsiTheme="minorHAnsi"/>
          <w:sz w:val="24"/>
          <w:szCs w:val="24"/>
        </w:rPr>
        <w:t>(</w:t>
      </w:r>
      <w:r w:rsidR="003844AE">
        <w:rPr>
          <w:rFonts w:asciiTheme="minorHAnsi" w:hAnsiTheme="minorHAnsi"/>
          <w:sz w:val="24"/>
          <w:szCs w:val="24"/>
        </w:rPr>
        <w:t>668.1</w:t>
      </w:r>
      <w:r w:rsidRPr="5E3300C3">
        <w:rPr>
          <w:rFonts w:asciiTheme="minorHAnsi" w:hAnsiTheme="minorHAnsi"/>
          <w:sz w:val="24"/>
          <w:szCs w:val="24"/>
        </w:rPr>
        <w:t xml:space="preserve"> on meter)</w:t>
      </w:r>
    </w:p>
    <w:p w14:paraId="5A26AD3D" w14:textId="7EC40BD3" w:rsidR="0002524D" w:rsidRPr="00433631" w:rsidRDefault="0002524D" w:rsidP="5E3300C3">
      <w:pPr>
        <w:tabs>
          <w:tab w:val="left" w:pos="-13230"/>
          <w:tab w:val="left" w:pos="4590"/>
          <w:tab w:val="left" w:pos="5580"/>
          <w:tab w:val="left" w:pos="5940"/>
        </w:tabs>
        <w:ind w:firstLine="720"/>
        <w:rPr>
          <w:rFonts w:asciiTheme="minorHAnsi" w:hAnsiTheme="minorHAnsi"/>
          <w:sz w:val="24"/>
          <w:szCs w:val="24"/>
        </w:rPr>
      </w:pPr>
      <w:r w:rsidRPr="5E3300C3">
        <w:rPr>
          <w:rFonts w:asciiTheme="minorHAnsi" w:hAnsiTheme="minorHAnsi"/>
          <w:sz w:val="24"/>
          <w:szCs w:val="24"/>
        </w:rPr>
        <w:t xml:space="preserve">Kohler 40REOZK (Zeke): </w:t>
      </w:r>
      <w:r w:rsidRPr="00433631">
        <w:rPr>
          <w:rFonts w:asciiTheme="minorHAnsi" w:hAnsiTheme="minorHAnsi"/>
          <w:sz w:val="24"/>
          <w:szCs w:val="24"/>
        </w:rPr>
        <w:tab/>
      </w:r>
      <w:r w:rsidR="003844AE">
        <w:rPr>
          <w:rFonts w:asciiTheme="minorHAnsi" w:hAnsiTheme="minorHAnsi"/>
          <w:sz w:val="24"/>
          <w:szCs w:val="24"/>
        </w:rPr>
        <w:t>1</w:t>
      </w:r>
      <w:r w:rsidR="0056756B">
        <w:rPr>
          <w:rFonts w:asciiTheme="minorHAnsi" w:hAnsiTheme="minorHAnsi"/>
          <w:sz w:val="24"/>
          <w:szCs w:val="24"/>
        </w:rPr>
        <w:t>7.7</w:t>
      </w:r>
      <w:r w:rsidRPr="5E3300C3">
        <w:rPr>
          <w:rFonts w:asciiTheme="minorHAnsi" w:hAnsiTheme="minorHAnsi"/>
          <w:sz w:val="24"/>
          <w:szCs w:val="24"/>
        </w:rPr>
        <w:t xml:space="preserve"> hours </w:t>
      </w:r>
      <w:r w:rsidRPr="00433631">
        <w:rPr>
          <w:rFonts w:asciiTheme="minorHAnsi" w:hAnsiTheme="minorHAnsi"/>
          <w:sz w:val="24"/>
          <w:szCs w:val="24"/>
        </w:rPr>
        <w:tab/>
      </w:r>
      <w:r w:rsidRPr="00433631">
        <w:rPr>
          <w:rFonts w:asciiTheme="minorHAnsi" w:hAnsiTheme="minorHAnsi"/>
          <w:sz w:val="24"/>
          <w:szCs w:val="24"/>
        </w:rPr>
        <w:tab/>
      </w:r>
      <w:r w:rsidRPr="5E3300C3">
        <w:rPr>
          <w:rFonts w:asciiTheme="minorHAnsi" w:hAnsiTheme="minorHAnsi"/>
          <w:sz w:val="24"/>
          <w:szCs w:val="24"/>
        </w:rPr>
        <w:t>(</w:t>
      </w:r>
      <w:r w:rsidR="003844AE">
        <w:rPr>
          <w:rFonts w:asciiTheme="minorHAnsi" w:hAnsiTheme="minorHAnsi"/>
          <w:sz w:val="24"/>
          <w:szCs w:val="24"/>
        </w:rPr>
        <w:t>523.9</w:t>
      </w:r>
      <w:r w:rsidRPr="5E3300C3">
        <w:rPr>
          <w:rFonts w:asciiTheme="minorHAnsi" w:hAnsiTheme="minorHAnsi"/>
          <w:sz w:val="24"/>
          <w:szCs w:val="24"/>
        </w:rPr>
        <w:t xml:space="preserve"> on meter)</w:t>
      </w:r>
    </w:p>
    <w:p w14:paraId="18D0DAD3" w14:textId="58DDE7C5" w:rsidR="0002524D" w:rsidRPr="00433631" w:rsidRDefault="0002524D" w:rsidP="5E3300C3">
      <w:pPr>
        <w:tabs>
          <w:tab w:val="left" w:pos="-13230"/>
          <w:tab w:val="left" w:pos="4590"/>
          <w:tab w:val="left" w:pos="5940"/>
        </w:tabs>
        <w:ind w:firstLine="720"/>
        <w:rPr>
          <w:rFonts w:asciiTheme="minorHAnsi" w:hAnsiTheme="minorHAnsi"/>
          <w:sz w:val="24"/>
          <w:szCs w:val="24"/>
        </w:rPr>
      </w:pPr>
      <w:r w:rsidRPr="5E3300C3">
        <w:rPr>
          <w:rFonts w:asciiTheme="minorHAnsi" w:hAnsiTheme="minorHAnsi"/>
          <w:sz w:val="24"/>
          <w:szCs w:val="24"/>
        </w:rPr>
        <w:t>Kohler 15ROY61 (</w:t>
      </w:r>
      <w:proofErr w:type="spellStart"/>
      <w:r w:rsidRPr="5E3300C3">
        <w:rPr>
          <w:rFonts w:asciiTheme="minorHAnsi" w:hAnsiTheme="minorHAnsi"/>
          <w:sz w:val="24"/>
          <w:szCs w:val="24"/>
        </w:rPr>
        <w:t>Peevey</w:t>
      </w:r>
      <w:proofErr w:type="spellEnd"/>
      <w:r w:rsidRPr="5E3300C3">
        <w:rPr>
          <w:rFonts w:asciiTheme="minorHAnsi" w:hAnsiTheme="minorHAnsi"/>
          <w:sz w:val="24"/>
          <w:szCs w:val="24"/>
        </w:rPr>
        <w:t xml:space="preserve">): </w:t>
      </w:r>
      <w:r w:rsidRPr="00433631">
        <w:rPr>
          <w:rFonts w:asciiTheme="minorHAnsi" w:hAnsiTheme="minorHAnsi"/>
          <w:sz w:val="24"/>
          <w:szCs w:val="24"/>
        </w:rPr>
        <w:tab/>
      </w:r>
      <w:r w:rsidRPr="5E3300C3">
        <w:rPr>
          <w:rFonts w:asciiTheme="minorHAnsi" w:hAnsiTheme="minorHAnsi"/>
          <w:sz w:val="24"/>
          <w:szCs w:val="24"/>
        </w:rPr>
        <w:t xml:space="preserve">0 hours </w:t>
      </w:r>
      <w:r w:rsidRPr="00433631">
        <w:rPr>
          <w:rFonts w:asciiTheme="minorHAnsi" w:hAnsiTheme="minorHAnsi"/>
          <w:sz w:val="24"/>
          <w:szCs w:val="24"/>
        </w:rPr>
        <w:tab/>
      </w:r>
      <w:r w:rsidRPr="00433631">
        <w:rPr>
          <w:rFonts w:asciiTheme="minorHAnsi" w:hAnsiTheme="minorHAnsi"/>
          <w:sz w:val="24"/>
          <w:szCs w:val="24"/>
        </w:rPr>
        <w:tab/>
      </w:r>
      <w:r w:rsidRPr="5E3300C3">
        <w:rPr>
          <w:rFonts w:asciiTheme="minorHAnsi" w:hAnsiTheme="minorHAnsi"/>
          <w:sz w:val="24"/>
          <w:szCs w:val="24"/>
        </w:rPr>
        <w:t>(3954.2 on meter)</w:t>
      </w:r>
    </w:p>
    <w:p w14:paraId="1F678614" w14:textId="41F88167" w:rsidR="0002524D" w:rsidRPr="00433631" w:rsidRDefault="0002524D" w:rsidP="5E3300C3">
      <w:pPr>
        <w:tabs>
          <w:tab w:val="left" w:pos="-13230"/>
          <w:tab w:val="left" w:pos="4590"/>
          <w:tab w:val="left" w:pos="5580"/>
          <w:tab w:val="left" w:pos="5940"/>
        </w:tabs>
        <w:ind w:firstLine="720"/>
        <w:rPr>
          <w:rFonts w:asciiTheme="minorHAnsi" w:hAnsiTheme="minorHAnsi"/>
          <w:sz w:val="24"/>
          <w:szCs w:val="24"/>
        </w:rPr>
      </w:pPr>
      <w:proofErr w:type="spellStart"/>
      <w:r w:rsidRPr="5E3300C3">
        <w:rPr>
          <w:rFonts w:asciiTheme="minorHAnsi" w:hAnsiTheme="minorHAnsi"/>
          <w:sz w:val="24"/>
          <w:szCs w:val="24"/>
        </w:rPr>
        <w:t>Webasto</w:t>
      </w:r>
      <w:proofErr w:type="spellEnd"/>
      <w:r w:rsidRPr="5E3300C3">
        <w:rPr>
          <w:rFonts w:asciiTheme="minorHAnsi" w:hAnsiTheme="minorHAnsi"/>
          <w:sz w:val="24"/>
          <w:szCs w:val="24"/>
        </w:rPr>
        <w:t xml:space="preserve">: </w:t>
      </w:r>
      <w:r w:rsidRPr="00433631">
        <w:rPr>
          <w:rFonts w:asciiTheme="minorHAnsi" w:hAnsiTheme="minorHAnsi"/>
          <w:sz w:val="24"/>
          <w:szCs w:val="24"/>
        </w:rPr>
        <w:tab/>
      </w:r>
      <w:r w:rsidRPr="5E3300C3">
        <w:rPr>
          <w:rFonts w:asciiTheme="minorHAnsi" w:hAnsiTheme="minorHAnsi"/>
          <w:sz w:val="24"/>
          <w:szCs w:val="24"/>
        </w:rPr>
        <w:t>0 hours</w:t>
      </w:r>
    </w:p>
    <w:p w14:paraId="5DCD479C" w14:textId="274124C2" w:rsidR="005C0341" w:rsidRPr="00433631" w:rsidRDefault="005C0341" w:rsidP="005C0341">
      <w:pPr>
        <w:rPr>
          <w:rFonts w:asciiTheme="minorHAnsi" w:hAnsiTheme="minorHAnsi"/>
          <w:b/>
          <w:sz w:val="24"/>
          <w:szCs w:val="24"/>
        </w:rPr>
      </w:pPr>
      <w:r w:rsidRPr="00433631">
        <w:rPr>
          <w:rFonts w:asciiTheme="minorHAnsi" w:hAnsiTheme="minorHAnsi"/>
          <w:b/>
          <w:sz w:val="24"/>
          <w:szCs w:val="24"/>
        </w:rPr>
        <w:t>Power use</w:t>
      </w:r>
    </w:p>
    <w:p w14:paraId="6CF997DD" w14:textId="54452AC7" w:rsidR="00810BE6" w:rsidRPr="00433631" w:rsidRDefault="005C0341" w:rsidP="008B64CA">
      <w:pPr>
        <w:ind w:left="720"/>
        <w:rPr>
          <w:rFonts w:asciiTheme="minorHAnsi" w:hAnsiTheme="minorHAnsi"/>
          <w:sz w:val="24"/>
          <w:szCs w:val="24"/>
        </w:rPr>
      </w:pPr>
      <w:r w:rsidRPr="00433631">
        <w:rPr>
          <w:rFonts w:asciiTheme="minorHAnsi" w:hAnsiTheme="minorHAnsi"/>
          <w:sz w:val="24"/>
          <w:szCs w:val="24"/>
        </w:rPr>
        <w:t>Facilities p</w:t>
      </w:r>
      <w:r w:rsidR="004D3832" w:rsidRPr="00433631">
        <w:rPr>
          <w:rFonts w:asciiTheme="minorHAnsi" w:hAnsiTheme="minorHAnsi"/>
          <w:sz w:val="24"/>
          <w:szCs w:val="24"/>
        </w:rPr>
        <w:t>ower u</w:t>
      </w:r>
      <w:r w:rsidRPr="00433631">
        <w:rPr>
          <w:rFonts w:asciiTheme="minorHAnsi" w:hAnsiTheme="minorHAnsi"/>
          <w:sz w:val="24"/>
          <w:szCs w:val="24"/>
        </w:rPr>
        <w:t>se</w:t>
      </w:r>
      <w:r w:rsidR="00810BE6" w:rsidRPr="00433631">
        <w:rPr>
          <w:rFonts w:asciiTheme="minorHAnsi" w:hAnsiTheme="minorHAnsi"/>
          <w:sz w:val="24"/>
          <w:szCs w:val="24"/>
        </w:rPr>
        <w:t>:</w:t>
      </w:r>
      <w:r w:rsidRPr="00433631">
        <w:rPr>
          <w:rFonts w:asciiTheme="minorHAnsi" w:hAnsiTheme="minorHAnsi"/>
          <w:sz w:val="24"/>
          <w:szCs w:val="24"/>
        </w:rPr>
        <w:t xml:space="preserve"> </w:t>
      </w:r>
      <w:r w:rsidR="00810BE6" w:rsidRPr="00433631">
        <w:rPr>
          <w:rFonts w:asciiTheme="minorHAnsi" w:hAnsiTheme="minorHAnsi"/>
          <w:sz w:val="24"/>
          <w:szCs w:val="24"/>
        </w:rPr>
        <w:t xml:space="preserve"> Start </w:t>
      </w:r>
      <w:r w:rsidR="008A44A1" w:rsidRPr="00433631">
        <w:rPr>
          <w:rFonts w:asciiTheme="minorHAnsi" w:hAnsiTheme="minorHAnsi"/>
          <w:sz w:val="24"/>
          <w:szCs w:val="24"/>
        </w:rPr>
        <w:t xml:space="preserve">= </w:t>
      </w:r>
      <w:r w:rsidR="003844AE">
        <w:rPr>
          <w:rFonts w:asciiTheme="minorHAnsi" w:hAnsiTheme="minorHAnsi"/>
          <w:sz w:val="24"/>
          <w:szCs w:val="24"/>
        </w:rPr>
        <w:t>87,387</w:t>
      </w:r>
      <w:r w:rsidR="00D74CF1" w:rsidRPr="00433631">
        <w:rPr>
          <w:rFonts w:asciiTheme="minorHAnsi" w:hAnsiTheme="minorHAnsi"/>
          <w:sz w:val="24"/>
          <w:szCs w:val="24"/>
        </w:rPr>
        <w:t xml:space="preserve">; </w:t>
      </w:r>
      <w:r w:rsidR="007F3B6D" w:rsidRPr="00433631">
        <w:rPr>
          <w:rFonts w:asciiTheme="minorHAnsi" w:hAnsiTheme="minorHAnsi"/>
          <w:sz w:val="24"/>
          <w:szCs w:val="24"/>
        </w:rPr>
        <w:t>E</w:t>
      </w:r>
      <w:r w:rsidR="00810BE6" w:rsidRPr="00433631">
        <w:rPr>
          <w:rFonts w:asciiTheme="minorHAnsi" w:hAnsiTheme="minorHAnsi"/>
          <w:sz w:val="24"/>
          <w:szCs w:val="24"/>
        </w:rPr>
        <w:t>nd =</w:t>
      </w:r>
      <w:r w:rsidR="000541F9" w:rsidRPr="00433631">
        <w:rPr>
          <w:rFonts w:asciiTheme="minorHAnsi" w:hAnsiTheme="minorHAnsi"/>
          <w:sz w:val="24"/>
          <w:szCs w:val="24"/>
        </w:rPr>
        <w:t xml:space="preserve"> </w:t>
      </w:r>
      <w:r w:rsidR="003844AE">
        <w:rPr>
          <w:rFonts w:asciiTheme="minorHAnsi" w:hAnsiTheme="minorHAnsi"/>
          <w:sz w:val="24"/>
          <w:szCs w:val="24"/>
        </w:rPr>
        <w:t>87,984</w:t>
      </w:r>
      <w:r w:rsidR="00972F1E" w:rsidRPr="00433631">
        <w:rPr>
          <w:rFonts w:asciiTheme="minorHAnsi" w:hAnsiTheme="minorHAnsi"/>
          <w:sz w:val="24"/>
          <w:szCs w:val="24"/>
        </w:rPr>
        <w:t>;</w:t>
      </w:r>
      <w:r w:rsidR="00810BE6" w:rsidRPr="00433631">
        <w:rPr>
          <w:rFonts w:asciiTheme="minorHAnsi" w:hAnsiTheme="minorHAnsi"/>
          <w:sz w:val="24"/>
          <w:szCs w:val="24"/>
        </w:rPr>
        <w:t xml:space="preserve"> for total of </w:t>
      </w:r>
      <w:r w:rsidR="003844AE">
        <w:rPr>
          <w:rFonts w:asciiTheme="minorHAnsi" w:hAnsiTheme="minorHAnsi"/>
          <w:sz w:val="24"/>
          <w:szCs w:val="24"/>
        </w:rPr>
        <w:t>597</w:t>
      </w:r>
      <w:r w:rsidR="008B64CA" w:rsidRPr="00433631">
        <w:rPr>
          <w:rFonts w:asciiTheme="minorHAnsi" w:hAnsiTheme="minorHAnsi"/>
          <w:sz w:val="24"/>
          <w:szCs w:val="24"/>
        </w:rPr>
        <w:t xml:space="preserve"> </w:t>
      </w:r>
      <w:r w:rsidR="004D3832" w:rsidRPr="00433631">
        <w:rPr>
          <w:rFonts w:asciiTheme="minorHAnsi" w:hAnsiTheme="minorHAnsi"/>
          <w:sz w:val="24"/>
          <w:szCs w:val="24"/>
        </w:rPr>
        <w:t>kWh</w:t>
      </w:r>
    </w:p>
    <w:p w14:paraId="38A2D1C8" w14:textId="77777777" w:rsidR="00326473" w:rsidRPr="00433631" w:rsidRDefault="00326473" w:rsidP="00DD55A4">
      <w:pPr>
        <w:rPr>
          <w:rFonts w:asciiTheme="minorHAnsi" w:hAnsiTheme="minorHAnsi"/>
          <w:b/>
          <w:bCs/>
          <w:sz w:val="24"/>
          <w:szCs w:val="24"/>
          <w:highlight w:val="yellow"/>
        </w:rPr>
      </w:pPr>
    </w:p>
    <w:p w14:paraId="3E43F54B" w14:textId="77777777" w:rsidR="00810BE6" w:rsidRPr="00433631" w:rsidRDefault="00810BE6" w:rsidP="00DD55A4">
      <w:pPr>
        <w:rPr>
          <w:rFonts w:asciiTheme="minorHAnsi" w:hAnsiTheme="minorHAnsi"/>
          <w:b/>
          <w:sz w:val="24"/>
          <w:szCs w:val="24"/>
        </w:rPr>
      </w:pPr>
      <w:r w:rsidRPr="00433631">
        <w:rPr>
          <w:rFonts w:asciiTheme="minorHAnsi" w:hAnsiTheme="minorHAnsi"/>
          <w:b/>
          <w:bCs/>
          <w:sz w:val="24"/>
          <w:szCs w:val="24"/>
        </w:rPr>
        <w:t>Fuel Reserves</w:t>
      </w:r>
    </w:p>
    <w:p w14:paraId="4980CAF5" w14:textId="61A66649" w:rsidR="00935544" w:rsidRPr="00433631" w:rsidRDefault="00620866" w:rsidP="005C0341">
      <w:pPr>
        <w:tabs>
          <w:tab w:val="left" w:pos="4590"/>
        </w:tabs>
        <w:ind w:left="720"/>
        <w:rPr>
          <w:rFonts w:asciiTheme="minorHAnsi" w:hAnsiTheme="minorHAnsi"/>
          <w:sz w:val="24"/>
          <w:szCs w:val="24"/>
        </w:rPr>
      </w:pPr>
      <w:r w:rsidRPr="00433631">
        <w:rPr>
          <w:rFonts w:asciiTheme="minorHAnsi" w:hAnsiTheme="minorHAnsi"/>
          <w:sz w:val="24"/>
          <w:szCs w:val="24"/>
        </w:rPr>
        <w:t>Diesel</w:t>
      </w:r>
      <w:r w:rsidR="00935544" w:rsidRPr="00433631">
        <w:rPr>
          <w:rFonts w:asciiTheme="minorHAnsi" w:hAnsiTheme="minorHAnsi"/>
          <w:sz w:val="24"/>
          <w:szCs w:val="24"/>
        </w:rPr>
        <w:t xml:space="preserve"> </w:t>
      </w:r>
      <w:r w:rsidR="00BE0C5B" w:rsidRPr="00433631">
        <w:rPr>
          <w:rFonts w:asciiTheme="minorHAnsi" w:hAnsiTheme="minorHAnsi"/>
          <w:sz w:val="24"/>
          <w:szCs w:val="24"/>
        </w:rPr>
        <w:t>used</w:t>
      </w:r>
      <w:r w:rsidR="00D74CF1" w:rsidRPr="00433631">
        <w:rPr>
          <w:rFonts w:asciiTheme="minorHAnsi" w:hAnsiTheme="minorHAnsi"/>
          <w:sz w:val="24"/>
          <w:szCs w:val="24"/>
        </w:rPr>
        <w:t>:</w:t>
      </w:r>
      <w:r w:rsidR="00935544" w:rsidRPr="00433631">
        <w:rPr>
          <w:rFonts w:asciiTheme="minorHAnsi" w:hAnsiTheme="minorHAnsi"/>
          <w:sz w:val="24"/>
          <w:szCs w:val="24"/>
        </w:rPr>
        <w:t xml:space="preserve"> </w:t>
      </w:r>
      <w:r w:rsidR="005C0341" w:rsidRPr="00433631">
        <w:rPr>
          <w:rFonts w:asciiTheme="minorHAnsi" w:hAnsiTheme="minorHAnsi"/>
          <w:sz w:val="24"/>
          <w:szCs w:val="24"/>
        </w:rPr>
        <w:tab/>
      </w:r>
      <w:r w:rsidR="003844AE">
        <w:rPr>
          <w:rFonts w:asciiTheme="minorHAnsi" w:hAnsiTheme="minorHAnsi"/>
          <w:sz w:val="24"/>
          <w:szCs w:val="24"/>
        </w:rPr>
        <w:t>21.5</w:t>
      </w:r>
      <w:r w:rsidR="008B429D" w:rsidRPr="00037A4F">
        <w:rPr>
          <w:rFonts w:asciiTheme="minorHAnsi" w:hAnsiTheme="minorHAnsi"/>
          <w:sz w:val="24"/>
          <w:szCs w:val="24"/>
        </w:rPr>
        <w:t xml:space="preserve"> </w:t>
      </w:r>
      <w:r w:rsidRPr="00037A4F">
        <w:rPr>
          <w:rFonts w:asciiTheme="minorHAnsi" w:hAnsiTheme="minorHAnsi"/>
          <w:sz w:val="24"/>
          <w:szCs w:val="24"/>
        </w:rPr>
        <w:t>gallons</w:t>
      </w:r>
    </w:p>
    <w:p w14:paraId="5E436F03" w14:textId="050DB512" w:rsidR="00810BE6" w:rsidRPr="00433631" w:rsidRDefault="008B429D" w:rsidP="005C0341">
      <w:pPr>
        <w:tabs>
          <w:tab w:val="left" w:pos="4590"/>
        </w:tabs>
        <w:ind w:left="720"/>
        <w:rPr>
          <w:rFonts w:asciiTheme="minorHAnsi" w:hAnsiTheme="minorHAnsi"/>
          <w:sz w:val="24"/>
          <w:szCs w:val="24"/>
        </w:rPr>
      </w:pPr>
      <w:r w:rsidRPr="00433631">
        <w:rPr>
          <w:rFonts w:asciiTheme="minorHAnsi" w:hAnsiTheme="minorHAnsi"/>
          <w:sz w:val="24"/>
          <w:szCs w:val="24"/>
        </w:rPr>
        <w:t>Diesel drums</w:t>
      </w:r>
      <w:r w:rsidR="00810BE6" w:rsidRPr="00433631">
        <w:rPr>
          <w:rFonts w:asciiTheme="minorHAnsi" w:hAnsiTheme="minorHAnsi"/>
          <w:sz w:val="24"/>
          <w:szCs w:val="24"/>
        </w:rPr>
        <w:t xml:space="preserve">: </w:t>
      </w:r>
      <w:r w:rsidR="003844AE">
        <w:rPr>
          <w:rFonts w:asciiTheme="minorHAnsi" w:hAnsiTheme="minorHAnsi"/>
          <w:sz w:val="24"/>
          <w:szCs w:val="24"/>
        </w:rPr>
        <w:t>9.5</w:t>
      </w:r>
      <w:r w:rsidR="009E3237" w:rsidRPr="00433631">
        <w:rPr>
          <w:rFonts w:asciiTheme="minorHAnsi" w:hAnsiTheme="minorHAnsi"/>
          <w:sz w:val="24"/>
          <w:szCs w:val="24"/>
        </w:rPr>
        <w:t xml:space="preserve"> </w:t>
      </w:r>
      <w:r w:rsidR="00620866" w:rsidRPr="00433631">
        <w:rPr>
          <w:rFonts w:asciiTheme="minorHAnsi" w:hAnsiTheme="minorHAnsi"/>
          <w:sz w:val="24"/>
          <w:szCs w:val="24"/>
        </w:rPr>
        <w:t>@</w:t>
      </w:r>
      <w:r w:rsidRPr="00433631">
        <w:rPr>
          <w:rFonts w:asciiTheme="minorHAnsi" w:hAnsiTheme="minorHAnsi"/>
          <w:sz w:val="24"/>
          <w:szCs w:val="24"/>
        </w:rPr>
        <w:t>5</w:t>
      </w:r>
      <w:r w:rsidR="00810BE6" w:rsidRPr="00433631">
        <w:rPr>
          <w:rFonts w:asciiTheme="minorHAnsi" w:hAnsiTheme="minorHAnsi"/>
          <w:sz w:val="24"/>
          <w:szCs w:val="24"/>
        </w:rPr>
        <w:t>5g</w:t>
      </w:r>
      <w:r w:rsidR="009E3237" w:rsidRPr="00433631">
        <w:rPr>
          <w:rFonts w:asciiTheme="minorHAnsi" w:hAnsiTheme="minorHAnsi"/>
          <w:sz w:val="24"/>
          <w:szCs w:val="24"/>
        </w:rPr>
        <w:t>al:</w:t>
      </w:r>
      <w:r w:rsidR="008E53C7" w:rsidRPr="00433631">
        <w:rPr>
          <w:rFonts w:asciiTheme="minorHAnsi" w:hAnsiTheme="minorHAnsi"/>
          <w:sz w:val="24"/>
          <w:szCs w:val="24"/>
        </w:rPr>
        <w:t xml:space="preserve"> </w:t>
      </w:r>
      <w:r w:rsidR="005C0341" w:rsidRPr="00433631">
        <w:rPr>
          <w:rFonts w:asciiTheme="minorHAnsi" w:hAnsiTheme="minorHAnsi"/>
          <w:sz w:val="24"/>
          <w:szCs w:val="24"/>
        </w:rPr>
        <w:tab/>
      </w:r>
      <w:r w:rsidR="003844AE">
        <w:rPr>
          <w:rFonts w:asciiTheme="minorHAnsi" w:hAnsiTheme="minorHAnsi"/>
          <w:sz w:val="24"/>
          <w:szCs w:val="24"/>
        </w:rPr>
        <w:t>523</w:t>
      </w:r>
      <w:r w:rsidR="00810BE6" w:rsidRPr="00433631">
        <w:rPr>
          <w:rFonts w:asciiTheme="minorHAnsi" w:hAnsiTheme="minorHAnsi"/>
          <w:sz w:val="24"/>
          <w:szCs w:val="24"/>
        </w:rPr>
        <w:t xml:space="preserve"> gallons</w:t>
      </w:r>
    </w:p>
    <w:p w14:paraId="55FAEA52" w14:textId="77777777" w:rsidR="0002524D" w:rsidRPr="00433631" w:rsidRDefault="0002524D" w:rsidP="0002524D">
      <w:pPr>
        <w:tabs>
          <w:tab w:val="left" w:pos="4590"/>
        </w:tabs>
        <w:ind w:left="720"/>
        <w:rPr>
          <w:rFonts w:asciiTheme="minorHAnsi" w:hAnsiTheme="minorHAnsi"/>
          <w:sz w:val="24"/>
          <w:szCs w:val="24"/>
        </w:rPr>
      </w:pPr>
      <w:r w:rsidRPr="00433631">
        <w:rPr>
          <w:rFonts w:asciiTheme="minorHAnsi" w:hAnsiTheme="minorHAnsi"/>
          <w:sz w:val="24"/>
          <w:szCs w:val="24"/>
        </w:rPr>
        <w:t xml:space="preserve">Kohler 15ROZ (Buffy) Tank: </w:t>
      </w:r>
      <w:r w:rsidRPr="00433631">
        <w:rPr>
          <w:rFonts w:asciiTheme="minorHAnsi" w:hAnsiTheme="minorHAnsi"/>
          <w:sz w:val="24"/>
          <w:szCs w:val="24"/>
        </w:rPr>
        <w:tab/>
        <w:t>Full</w:t>
      </w:r>
    </w:p>
    <w:p w14:paraId="15FC385D" w14:textId="0255C185" w:rsidR="0002524D" w:rsidRPr="00433631" w:rsidRDefault="0002524D" w:rsidP="5E3300C3">
      <w:pPr>
        <w:tabs>
          <w:tab w:val="left" w:pos="4590"/>
        </w:tabs>
        <w:ind w:left="720"/>
        <w:rPr>
          <w:rFonts w:asciiTheme="minorHAnsi" w:hAnsiTheme="minorHAnsi"/>
          <w:sz w:val="24"/>
          <w:szCs w:val="24"/>
        </w:rPr>
      </w:pPr>
      <w:r w:rsidRPr="5E3300C3">
        <w:rPr>
          <w:rFonts w:asciiTheme="minorHAnsi" w:hAnsiTheme="minorHAnsi"/>
          <w:sz w:val="24"/>
          <w:szCs w:val="24"/>
        </w:rPr>
        <w:t>Kohler 30REOZJC (</w:t>
      </w:r>
      <w:proofErr w:type="spellStart"/>
      <w:r w:rsidRPr="5E3300C3">
        <w:rPr>
          <w:rFonts w:asciiTheme="minorHAnsi" w:hAnsiTheme="minorHAnsi"/>
          <w:sz w:val="24"/>
          <w:szCs w:val="24"/>
        </w:rPr>
        <w:t>Speedwagon</w:t>
      </w:r>
      <w:proofErr w:type="spellEnd"/>
      <w:r w:rsidRPr="5E3300C3">
        <w:rPr>
          <w:rFonts w:asciiTheme="minorHAnsi" w:hAnsiTheme="minorHAnsi"/>
          <w:sz w:val="24"/>
          <w:szCs w:val="24"/>
        </w:rPr>
        <w:t xml:space="preserve">) Tank: </w:t>
      </w:r>
      <w:r w:rsidRPr="00433631">
        <w:rPr>
          <w:rFonts w:asciiTheme="minorHAnsi" w:hAnsiTheme="minorHAnsi"/>
          <w:sz w:val="24"/>
          <w:szCs w:val="24"/>
        </w:rPr>
        <w:tab/>
      </w:r>
      <w:r w:rsidRPr="5E3300C3">
        <w:rPr>
          <w:rFonts w:asciiTheme="minorHAnsi" w:hAnsiTheme="minorHAnsi"/>
          <w:sz w:val="24"/>
          <w:szCs w:val="24"/>
        </w:rPr>
        <w:t>Full</w:t>
      </w:r>
    </w:p>
    <w:p w14:paraId="080B02D5" w14:textId="77777777" w:rsidR="0002524D" w:rsidRPr="00433631" w:rsidRDefault="0002524D" w:rsidP="0002524D">
      <w:pPr>
        <w:tabs>
          <w:tab w:val="left" w:pos="4590"/>
        </w:tabs>
        <w:ind w:left="720"/>
        <w:rPr>
          <w:rFonts w:asciiTheme="minorHAnsi" w:hAnsiTheme="minorHAnsi"/>
          <w:sz w:val="24"/>
          <w:szCs w:val="24"/>
        </w:rPr>
      </w:pPr>
      <w:r w:rsidRPr="00433631">
        <w:rPr>
          <w:rFonts w:asciiTheme="minorHAnsi" w:hAnsiTheme="minorHAnsi"/>
          <w:sz w:val="24"/>
          <w:szCs w:val="24"/>
        </w:rPr>
        <w:t xml:space="preserve">Kohler 40REOZK (Zeke) Tank: </w:t>
      </w:r>
      <w:r w:rsidRPr="00433631">
        <w:rPr>
          <w:rFonts w:asciiTheme="minorHAnsi" w:hAnsiTheme="minorHAnsi"/>
          <w:sz w:val="24"/>
          <w:szCs w:val="24"/>
        </w:rPr>
        <w:tab/>
        <w:t>Full</w:t>
      </w:r>
    </w:p>
    <w:p w14:paraId="29785DF4" w14:textId="5913E2CC" w:rsidR="0002524D" w:rsidRPr="00433631" w:rsidRDefault="0002524D" w:rsidP="5E3300C3">
      <w:pPr>
        <w:tabs>
          <w:tab w:val="left" w:pos="4590"/>
        </w:tabs>
        <w:ind w:left="720"/>
        <w:rPr>
          <w:rFonts w:asciiTheme="minorHAnsi" w:hAnsiTheme="minorHAnsi"/>
          <w:sz w:val="24"/>
          <w:szCs w:val="24"/>
        </w:rPr>
      </w:pPr>
      <w:r w:rsidRPr="5E3300C3">
        <w:rPr>
          <w:rFonts w:asciiTheme="minorHAnsi" w:hAnsiTheme="minorHAnsi"/>
          <w:sz w:val="24"/>
          <w:szCs w:val="24"/>
        </w:rPr>
        <w:t>Kohler 15ROY61 (</w:t>
      </w:r>
      <w:proofErr w:type="spellStart"/>
      <w:r w:rsidRPr="5E3300C3">
        <w:rPr>
          <w:rFonts w:asciiTheme="minorHAnsi" w:hAnsiTheme="minorHAnsi"/>
          <w:sz w:val="24"/>
          <w:szCs w:val="24"/>
        </w:rPr>
        <w:t>Peevey</w:t>
      </w:r>
      <w:proofErr w:type="spellEnd"/>
      <w:r w:rsidRPr="5E3300C3">
        <w:rPr>
          <w:rFonts w:asciiTheme="minorHAnsi" w:hAnsiTheme="minorHAnsi"/>
          <w:sz w:val="24"/>
          <w:szCs w:val="24"/>
        </w:rPr>
        <w:t xml:space="preserve">) Tank: </w:t>
      </w:r>
      <w:r w:rsidRPr="00433631">
        <w:rPr>
          <w:rFonts w:asciiTheme="minorHAnsi" w:hAnsiTheme="minorHAnsi"/>
          <w:sz w:val="24"/>
          <w:szCs w:val="24"/>
        </w:rPr>
        <w:tab/>
      </w:r>
      <w:r w:rsidR="003844AE">
        <w:rPr>
          <w:rFonts w:asciiTheme="minorHAnsi" w:hAnsiTheme="minorHAnsi"/>
          <w:sz w:val="24"/>
          <w:szCs w:val="24"/>
        </w:rPr>
        <w:t>½</w:t>
      </w:r>
    </w:p>
    <w:p w14:paraId="09B91271" w14:textId="77777777" w:rsidR="0002524D" w:rsidRPr="00433631" w:rsidRDefault="0002524D" w:rsidP="0002524D">
      <w:pPr>
        <w:tabs>
          <w:tab w:val="left" w:pos="4590"/>
        </w:tabs>
        <w:ind w:left="720"/>
        <w:rPr>
          <w:rFonts w:asciiTheme="minorHAnsi" w:hAnsiTheme="minorHAnsi"/>
          <w:sz w:val="24"/>
          <w:szCs w:val="24"/>
        </w:rPr>
      </w:pPr>
      <w:proofErr w:type="spellStart"/>
      <w:r w:rsidRPr="00433631">
        <w:rPr>
          <w:rFonts w:asciiTheme="minorHAnsi" w:hAnsiTheme="minorHAnsi"/>
          <w:sz w:val="24"/>
          <w:szCs w:val="24"/>
        </w:rPr>
        <w:t>Webasto</w:t>
      </w:r>
      <w:proofErr w:type="spellEnd"/>
      <w:r w:rsidRPr="00433631">
        <w:rPr>
          <w:rFonts w:asciiTheme="minorHAnsi" w:hAnsiTheme="minorHAnsi"/>
          <w:sz w:val="24"/>
          <w:szCs w:val="24"/>
        </w:rPr>
        <w:t xml:space="preserve"> Tank: </w:t>
      </w:r>
      <w:r w:rsidRPr="00433631">
        <w:rPr>
          <w:rFonts w:asciiTheme="minorHAnsi" w:hAnsiTheme="minorHAnsi"/>
          <w:sz w:val="24"/>
          <w:szCs w:val="24"/>
        </w:rPr>
        <w:tab/>
        <w:t>Full</w:t>
      </w:r>
    </w:p>
    <w:p w14:paraId="1C052064" w14:textId="2B466ACF" w:rsidR="0002524D" w:rsidRPr="00433631" w:rsidRDefault="0002524D" w:rsidP="0002524D">
      <w:pPr>
        <w:tabs>
          <w:tab w:val="left" w:pos="4590"/>
        </w:tabs>
        <w:ind w:left="720"/>
        <w:rPr>
          <w:rFonts w:asciiTheme="minorHAnsi" w:hAnsiTheme="minorHAnsi"/>
          <w:sz w:val="24"/>
          <w:szCs w:val="24"/>
        </w:rPr>
      </w:pPr>
      <w:r w:rsidRPr="00433631">
        <w:rPr>
          <w:rFonts w:asciiTheme="minorHAnsi" w:hAnsiTheme="minorHAnsi"/>
          <w:sz w:val="24"/>
          <w:szCs w:val="24"/>
        </w:rPr>
        <w:t xml:space="preserve">Surplus gasoline for boat motors: </w:t>
      </w:r>
      <w:r w:rsidRPr="00433631">
        <w:rPr>
          <w:rFonts w:asciiTheme="minorHAnsi" w:hAnsiTheme="minorHAnsi"/>
          <w:sz w:val="24"/>
          <w:szCs w:val="24"/>
        </w:rPr>
        <w:tab/>
      </w:r>
      <w:r w:rsidR="003844AE">
        <w:rPr>
          <w:rFonts w:asciiTheme="minorHAnsi" w:hAnsiTheme="minorHAnsi"/>
          <w:sz w:val="24"/>
          <w:szCs w:val="24"/>
        </w:rPr>
        <w:t>15</w:t>
      </w:r>
      <w:r w:rsidRPr="00037A4F">
        <w:rPr>
          <w:rFonts w:asciiTheme="minorHAnsi" w:hAnsiTheme="minorHAnsi"/>
          <w:sz w:val="24"/>
          <w:szCs w:val="24"/>
        </w:rPr>
        <w:t xml:space="preserve"> gallons</w:t>
      </w:r>
    </w:p>
    <w:p w14:paraId="0BB85DAB" w14:textId="3BB2D0E0" w:rsidR="0002524D" w:rsidRPr="00433631" w:rsidRDefault="0002524D" w:rsidP="5E3300C3">
      <w:pPr>
        <w:tabs>
          <w:tab w:val="left" w:pos="4590"/>
        </w:tabs>
        <w:ind w:left="720"/>
        <w:rPr>
          <w:rFonts w:asciiTheme="minorHAnsi" w:hAnsiTheme="minorHAnsi"/>
          <w:sz w:val="24"/>
          <w:szCs w:val="24"/>
        </w:rPr>
      </w:pPr>
      <w:r w:rsidRPr="5E3300C3">
        <w:rPr>
          <w:rFonts w:asciiTheme="minorHAnsi" w:hAnsiTheme="minorHAnsi"/>
          <w:sz w:val="24"/>
          <w:szCs w:val="24"/>
        </w:rPr>
        <w:t xml:space="preserve">Gasoline for portable generator: </w:t>
      </w:r>
      <w:r w:rsidRPr="00433631">
        <w:rPr>
          <w:rFonts w:asciiTheme="minorHAnsi" w:hAnsiTheme="minorHAnsi"/>
          <w:sz w:val="24"/>
          <w:szCs w:val="24"/>
        </w:rPr>
        <w:tab/>
      </w:r>
      <w:r w:rsidR="00433631" w:rsidRPr="5E3300C3">
        <w:rPr>
          <w:rFonts w:asciiTheme="minorHAnsi" w:hAnsiTheme="minorHAnsi"/>
          <w:sz w:val="24"/>
          <w:szCs w:val="24"/>
        </w:rPr>
        <w:t>12</w:t>
      </w:r>
      <w:r w:rsidRPr="5E3300C3">
        <w:rPr>
          <w:rFonts w:asciiTheme="minorHAnsi" w:hAnsiTheme="minorHAnsi"/>
          <w:sz w:val="24"/>
          <w:szCs w:val="24"/>
        </w:rPr>
        <w:t xml:space="preserve"> gallons</w:t>
      </w:r>
    </w:p>
    <w:p w14:paraId="3AEE2B95" w14:textId="691B5938" w:rsidR="0002524D" w:rsidRPr="00433631" w:rsidRDefault="0002524D" w:rsidP="0002524D">
      <w:pPr>
        <w:tabs>
          <w:tab w:val="left" w:pos="4590"/>
        </w:tabs>
        <w:ind w:left="720"/>
        <w:rPr>
          <w:rFonts w:asciiTheme="minorHAnsi" w:hAnsiTheme="minorHAnsi"/>
          <w:sz w:val="24"/>
          <w:szCs w:val="24"/>
        </w:rPr>
      </w:pPr>
      <w:r w:rsidRPr="00433631">
        <w:rPr>
          <w:rFonts w:asciiTheme="minorHAnsi" w:hAnsiTheme="minorHAnsi"/>
          <w:sz w:val="24"/>
          <w:szCs w:val="24"/>
        </w:rPr>
        <w:t xml:space="preserve">6 gallon boat tank:  </w:t>
      </w:r>
      <w:r w:rsidRPr="00433631">
        <w:rPr>
          <w:rFonts w:asciiTheme="minorHAnsi" w:hAnsiTheme="minorHAnsi"/>
          <w:sz w:val="24"/>
          <w:szCs w:val="24"/>
        </w:rPr>
        <w:tab/>
        <w:t>Full</w:t>
      </w:r>
    </w:p>
    <w:p w14:paraId="5E0AD163" w14:textId="79D7794D" w:rsidR="0002524D" w:rsidRPr="00433631" w:rsidRDefault="0002524D" w:rsidP="5E3300C3">
      <w:pPr>
        <w:tabs>
          <w:tab w:val="left" w:pos="4590"/>
        </w:tabs>
        <w:ind w:left="720"/>
        <w:rPr>
          <w:rFonts w:asciiTheme="minorHAnsi" w:hAnsiTheme="minorHAnsi"/>
          <w:sz w:val="24"/>
          <w:szCs w:val="24"/>
        </w:rPr>
      </w:pPr>
      <w:r w:rsidRPr="5E3300C3">
        <w:rPr>
          <w:rFonts w:asciiTheme="minorHAnsi" w:hAnsiTheme="minorHAnsi"/>
          <w:sz w:val="24"/>
          <w:szCs w:val="24"/>
        </w:rPr>
        <w:t xml:space="preserve">3 gallon boat tank: </w:t>
      </w:r>
      <w:r w:rsidRPr="00433631">
        <w:rPr>
          <w:rFonts w:asciiTheme="minorHAnsi" w:hAnsiTheme="minorHAnsi"/>
          <w:sz w:val="24"/>
          <w:szCs w:val="24"/>
        </w:rPr>
        <w:tab/>
      </w:r>
      <w:r w:rsidRPr="5E3300C3">
        <w:rPr>
          <w:rFonts w:asciiTheme="minorHAnsi" w:hAnsiTheme="minorHAnsi"/>
          <w:sz w:val="24"/>
          <w:szCs w:val="24"/>
        </w:rPr>
        <w:t>Full</w:t>
      </w:r>
    </w:p>
    <w:p w14:paraId="41749603" w14:textId="77777777" w:rsidR="00043B1F" w:rsidRPr="009D0B5E" w:rsidRDefault="00043B1F" w:rsidP="00043B1F">
      <w:pPr>
        <w:rPr>
          <w:rFonts w:asciiTheme="minorHAnsi" w:hAnsiTheme="minorHAnsi"/>
          <w:b/>
          <w:sz w:val="24"/>
          <w:szCs w:val="24"/>
        </w:rPr>
      </w:pPr>
      <w:r w:rsidRPr="009D0B5E">
        <w:rPr>
          <w:rFonts w:asciiTheme="minorHAnsi" w:hAnsiTheme="minorHAnsi"/>
          <w:b/>
          <w:sz w:val="24"/>
          <w:szCs w:val="24"/>
        </w:rPr>
        <w:t>Water Reserves</w:t>
      </w:r>
    </w:p>
    <w:p w14:paraId="30ABC9CE" w14:textId="06EA004F" w:rsidR="00043B1F" w:rsidRPr="009D0B5E" w:rsidRDefault="00043B1F" w:rsidP="00043B1F">
      <w:pPr>
        <w:ind w:left="4050" w:hanging="3330"/>
        <w:rPr>
          <w:rFonts w:asciiTheme="minorHAnsi" w:hAnsiTheme="minorHAnsi"/>
          <w:sz w:val="24"/>
          <w:szCs w:val="24"/>
        </w:rPr>
      </w:pPr>
      <w:r w:rsidRPr="009D0B5E">
        <w:rPr>
          <w:rFonts w:asciiTheme="minorHAnsi" w:hAnsiTheme="minorHAnsi"/>
          <w:sz w:val="24"/>
          <w:szCs w:val="24"/>
        </w:rPr>
        <w:t xml:space="preserve">Water used this month:  Start = </w:t>
      </w:r>
      <w:r w:rsidR="003844AE">
        <w:rPr>
          <w:rFonts w:asciiTheme="minorHAnsi" w:hAnsiTheme="minorHAnsi"/>
          <w:sz w:val="24"/>
          <w:szCs w:val="24"/>
        </w:rPr>
        <w:t>300,405</w:t>
      </w:r>
      <w:r w:rsidRPr="009D0B5E">
        <w:rPr>
          <w:rFonts w:asciiTheme="minorHAnsi" w:hAnsiTheme="minorHAnsi"/>
          <w:sz w:val="24"/>
          <w:szCs w:val="24"/>
        </w:rPr>
        <w:t xml:space="preserve">; End = </w:t>
      </w:r>
      <w:r w:rsidR="003844AE">
        <w:rPr>
          <w:rFonts w:asciiTheme="minorHAnsi" w:hAnsiTheme="minorHAnsi"/>
          <w:sz w:val="24"/>
          <w:szCs w:val="24"/>
        </w:rPr>
        <w:t>302,780</w:t>
      </w:r>
      <w:r w:rsidRPr="009D0B5E">
        <w:rPr>
          <w:rFonts w:asciiTheme="minorHAnsi" w:hAnsiTheme="minorHAnsi"/>
          <w:sz w:val="24"/>
          <w:szCs w:val="24"/>
        </w:rPr>
        <w:t xml:space="preserve">; for a total of </w:t>
      </w:r>
      <w:r w:rsidR="003844AE">
        <w:rPr>
          <w:rFonts w:asciiTheme="minorHAnsi" w:hAnsiTheme="minorHAnsi"/>
          <w:sz w:val="24"/>
          <w:szCs w:val="24"/>
        </w:rPr>
        <w:t>2,375</w:t>
      </w:r>
      <w:r w:rsidR="00606C85" w:rsidRPr="009D0B5E">
        <w:rPr>
          <w:rFonts w:asciiTheme="minorHAnsi" w:hAnsiTheme="minorHAnsi"/>
          <w:sz w:val="24"/>
          <w:szCs w:val="24"/>
        </w:rPr>
        <w:t xml:space="preserve"> </w:t>
      </w:r>
      <w:r w:rsidRPr="009D0B5E">
        <w:rPr>
          <w:rFonts w:asciiTheme="minorHAnsi" w:hAnsiTheme="minorHAnsi"/>
          <w:sz w:val="24"/>
          <w:szCs w:val="24"/>
        </w:rPr>
        <w:t>gallons</w:t>
      </w:r>
    </w:p>
    <w:p w14:paraId="4969C013" w14:textId="46D5822E" w:rsidR="00043B1F" w:rsidRPr="009D0B5E" w:rsidRDefault="009D0B5E" w:rsidP="00043B1F">
      <w:pPr>
        <w:tabs>
          <w:tab w:val="left" w:pos="4590"/>
        </w:tabs>
        <w:ind w:left="720"/>
        <w:rPr>
          <w:rFonts w:asciiTheme="minorHAnsi" w:hAnsiTheme="minorHAnsi"/>
          <w:sz w:val="24"/>
          <w:szCs w:val="24"/>
        </w:rPr>
      </w:pPr>
      <w:r w:rsidRPr="009D0B5E">
        <w:rPr>
          <w:rFonts w:asciiTheme="minorHAnsi" w:hAnsiTheme="minorHAnsi"/>
          <w:sz w:val="24"/>
          <w:szCs w:val="24"/>
        </w:rPr>
        <w:t>Cistern:</w:t>
      </w:r>
      <w:r w:rsidRPr="009D0B5E">
        <w:rPr>
          <w:rFonts w:asciiTheme="minorHAnsi" w:hAnsiTheme="minorHAnsi"/>
          <w:sz w:val="24"/>
          <w:szCs w:val="24"/>
        </w:rPr>
        <w:tab/>
        <w:t>6</w:t>
      </w:r>
      <w:r w:rsidR="00043B1F" w:rsidRPr="009D0B5E">
        <w:rPr>
          <w:rFonts w:asciiTheme="minorHAnsi" w:hAnsiTheme="minorHAnsi"/>
          <w:sz w:val="24"/>
          <w:szCs w:val="24"/>
        </w:rPr>
        <w:t>’</w:t>
      </w:r>
      <w:r w:rsidR="003844AE">
        <w:rPr>
          <w:rFonts w:asciiTheme="minorHAnsi" w:hAnsiTheme="minorHAnsi"/>
          <w:sz w:val="24"/>
          <w:szCs w:val="24"/>
        </w:rPr>
        <w:t xml:space="preserve"> 2</w:t>
      </w:r>
      <w:r w:rsidR="00C26AA0" w:rsidRPr="009D0B5E">
        <w:rPr>
          <w:rFonts w:asciiTheme="minorHAnsi" w:hAnsiTheme="minorHAnsi"/>
          <w:sz w:val="24"/>
          <w:szCs w:val="24"/>
        </w:rPr>
        <w:t>”</w:t>
      </w:r>
      <w:r w:rsidR="00043B1F" w:rsidRPr="009D0B5E">
        <w:rPr>
          <w:rFonts w:asciiTheme="minorHAnsi" w:hAnsiTheme="minorHAnsi"/>
          <w:sz w:val="24"/>
          <w:szCs w:val="24"/>
        </w:rPr>
        <w:t xml:space="preserve"> or ~</w:t>
      </w:r>
      <w:r w:rsidR="003844AE">
        <w:rPr>
          <w:rFonts w:asciiTheme="minorHAnsi" w:hAnsiTheme="minorHAnsi"/>
          <w:sz w:val="24"/>
          <w:szCs w:val="24"/>
        </w:rPr>
        <w:t>77,500</w:t>
      </w:r>
      <w:r w:rsidR="00043B1F" w:rsidRPr="009D0B5E">
        <w:rPr>
          <w:rFonts w:asciiTheme="minorHAnsi" w:hAnsiTheme="minorHAnsi"/>
          <w:sz w:val="24"/>
          <w:szCs w:val="24"/>
        </w:rPr>
        <w:t xml:space="preserve"> gallons</w:t>
      </w:r>
    </w:p>
    <w:p w14:paraId="78FA6361" w14:textId="77777777" w:rsidR="00043B1F" w:rsidRPr="009D0B5E" w:rsidRDefault="00043B1F" w:rsidP="00043B1F">
      <w:pPr>
        <w:tabs>
          <w:tab w:val="left" w:pos="4590"/>
        </w:tabs>
        <w:ind w:left="720"/>
        <w:rPr>
          <w:rFonts w:asciiTheme="minorHAnsi" w:hAnsiTheme="minorHAnsi"/>
          <w:sz w:val="24"/>
          <w:szCs w:val="24"/>
        </w:rPr>
      </w:pPr>
      <w:r w:rsidRPr="009D0B5E">
        <w:rPr>
          <w:rFonts w:asciiTheme="minorHAnsi" w:hAnsiTheme="minorHAnsi"/>
          <w:sz w:val="24"/>
          <w:szCs w:val="24"/>
        </w:rPr>
        <w:t xml:space="preserve">Gravity Tank: </w:t>
      </w:r>
      <w:r w:rsidRPr="009D0B5E">
        <w:rPr>
          <w:rFonts w:asciiTheme="minorHAnsi" w:hAnsiTheme="minorHAnsi"/>
          <w:sz w:val="24"/>
          <w:szCs w:val="24"/>
        </w:rPr>
        <w:tab/>
        <w:t>empty</w:t>
      </w:r>
    </w:p>
    <w:p w14:paraId="38C36F35" w14:textId="08D02F50" w:rsidR="00043B1F" w:rsidRPr="009D0B5E" w:rsidRDefault="00043B1F" w:rsidP="5E3300C3">
      <w:pPr>
        <w:tabs>
          <w:tab w:val="left" w:pos="4590"/>
        </w:tabs>
        <w:ind w:left="720"/>
        <w:rPr>
          <w:rFonts w:asciiTheme="minorHAnsi" w:hAnsiTheme="minorHAnsi"/>
          <w:sz w:val="24"/>
          <w:szCs w:val="24"/>
        </w:rPr>
      </w:pPr>
      <w:r w:rsidRPr="5E3300C3">
        <w:rPr>
          <w:rFonts w:asciiTheme="minorHAnsi" w:hAnsiTheme="minorHAnsi"/>
          <w:sz w:val="24"/>
          <w:szCs w:val="24"/>
        </w:rPr>
        <w:lastRenderedPageBreak/>
        <w:t xml:space="preserve">Settling Tank: </w:t>
      </w:r>
      <w:r w:rsidRPr="009D0B5E">
        <w:rPr>
          <w:rFonts w:asciiTheme="minorHAnsi" w:hAnsiTheme="minorHAnsi"/>
          <w:sz w:val="24"/>
          <w:szCs w:val="24"/>
        </w:rPr>
        <w:tab/>
      </w:r>
      <w:r w:rsidRPr="5E3300C3">
        <w:rPr>
          <w:rFonts w:asciiTheme="minorHAnsi" w:hAnsiTheme="minorHAnsi"/>
          <w:sz w:val="24"/>
          <w:szCs w:val="24"/>
        </w:rPr>
        <w:t>empty</w:t>
      </w:r>
    </w:p>
    <w:p w14:paraId="15DB33C0" w14:textId="77777777" w:rsidR="00185D6B" w:rsidRPr="00433631" w:rsidRDefault="00185D6B" w:rsidP="00DD55A4">
      <w:pPr>
        <w:rPr>
          <w:rFonts w:asciiTheme="minorHAnsi" w:hAnsiTheme="minorHAnsi"/>
          <w:sz w:val="24"/>
          <w:szCs w:val="24"/>
          <w:highlight w:val="yellow"/>
        </w:rPr>
      </w:pPr>
    </w:p>
    <w:p w14:paraId="7AB03DA8" w14:textId="77777777" w:rsidR="00810BE6" w:rsidRPr="00B64C2D" w:rsidRDefault="00810BE6" w:rsidP="00DD55A4">
      <w:pPr>
        <w:rPr>
          <w:rFonts w:asciiTheme="minorHAnsi" w:hAnsiTheme="minorHAnsi"/>
          <w:b/>
          <w:color w:val="005A9E"/>
          <w:sz w:val="32"/>
          <w:szCs w:val="32"/>
        </w:rPr>
      </w:pPr>
      <w:r w:rsidRPr="00B64C2D">
        <w:rPr>
          <w:rFonts w:asciiTheme="minorHAnsi" w:hAnsiTheme="minorHAnsi"/>
          <w:b/>
          <w:color w:val="005A9E"/>
          <w:sz w:val="32"/>
          <w:szCs w:val="32"/>
        </w:rPr>
        <w:t>Sightseeing Boats</w:t>
      </w:r>
    </w:p>
    <w:p w14:paraId="51E1BA48" w14:textId="7B2EC7E2" w:rsidR="000F180F" w:rsidRDefault="000F180F" w:rsidP="00DD55A4">
      <w:pPr>
        <w:rPr>
          <w:rFonts w:asciiTheme="minorHAnsi" w:hAnsiTheme="minorHAnsi"/>
          <w:sz w:val="24"/>
          <w:szCs w:val="24"/>
        </w:rPr>
      </w:pPr>
      <w:r>
        <w:rPr>
          <w:rFonts w:asciiTheme="minorHAnsi" w:hAnsiTheme="minorHAnsi"/>
          <w:sz w:val="24"/>
          <w:szCs w:val="24"/>
        </w:rPr>
        <w:t xml:space="preserve">The </w:t>
      </w:r>
      <w:r w:rsidRPr="000F180F">
        <w:rPr>
          <w:rFonts w:asciiTheme="minorHAnsi" w:hAnsiTheme="minorHAnsi"/>
          <w:b/>
          <w:sz w:val="24"/>
          <w:szCs w:val="24"/>
        </w:rPr>
        <w:t>Salty Lady</w:t>
      </w:r>
      <w:r>
        <w:rPr>
          <w:rFonts w:asciiTheme="minorHAnsi" w:hAnsiTheme="minorHAnsi"/>
          <w:sz w:val="24"/>
          <w:szCs w:val="24"/>
        </w:rPr>
        <w:t xml:space="preserve"> was the only boat recorded viewing the island and wildlife and was seen 4 </w:t>
      </w:r>
      <w:r w:rsidR="00D603D7">
        <w:rPr>
          <w:rFonts w:asciiTheme="minorHAnsi" w:hAnsiTheme="minorHAnsi"/>
          <w:sz w:val="24"/>
          <w:szCs w:val="24"/>
        </w:rPr>
        <w:t>days</w:t>
      </w:r>
      <w:r>
        <w:rPr>
          <w:rFonts w:asciiTheme="minorHAnsi" w:hAnsiTheme="minorHAnsi"/>
          <w:sz w:val="24"/>
          <w:szCs w:val="24"/>
        </w:rPr>
        <w:t xml:space="preserve"> with an average of 18 POB. The </w:t>
      </w:r>
      <w:r w:rsidRPr="000F180F">
        <w:rPr>
          <w:rFonts w:asciiTheme="minorHAnsi" w:hAnsiTheme="minorHAnsi"/>
          <w:b/>
          <w:sz w:val="24"/>
          <w:szCs w:val="24"/>
        </w:rPr>
        <w:t xml:space="preserve">Derek M. </w:t>
      </w:r>
      <w:proofErr w:type="spellStart"/>
      <w:r w:rsidRPr="000F180F">
        <w:rPr>
          <w:rFonts w:asciiTheme="minorHAnsi" w:hAnsiTheme="minorHAnsi"/>
          <w:b/>
          <w:sz w:val="24"/>
          <w:szCs w:val="24"/>
        </w:rPr>
        <w:t>Baylis</w:t>
      </w:r>
      <w:proofErr w:type="spellEnd"/>
      <w:r>
        <w:rPr>
          <w:rFonts w:asciiTheme="minorHAnsi" w:hAnsiTheme="minorHAnsi"/>
          <w:sz w:val="24"/>
          <w:szCs w:val="24"/>
        </w:rPr>
        <w:t xml:space="preserve"> was present at t</w:t>
      </w:r>
      <w:r w:rsidR="00D603D7">
        <w:rPr>
          <w:rFonts w:asciiTheme="minorHAnsi" w:hAnsiTheme="minorHAnsi"/>
          <w:sz w:val="24"/>
          <w:szCs w:val="24"/>
        </w:rPr>
        <w:t>he Island looking for sharks 6 days</w:t>
      </w:r>
      <w:r>
        <w:rPr>
          <w:rFonts w:asciiTheme="minorHAnsi" w:hAnsiTheme="minorHAnsi"/>
          <w:sz w:val="24"/>
          <w:szCs w:val="24"/>
        </w:rPr>
        <w:t xml:space="preserve"> with an average of 7 POB.</w:t>
      </w:r>
    </w:p>
    <w:p w14:paraId="5071F9C7" w14:textId="77777777" w:rsidR="000F180F" w:rsidRPr="00433631" w:rsidRDefault="000F180F" w:rsidP="00DD55A4">
      <w:pPr>
        <w:rPr>
          <w:rFonts w:asciiTheme="minorHAnsi" w:hAnsiTheme="minorHAnsi"/>
          <w:b/>
          <w:color w:val="005A9E"/>
          <w:sz w:val="24"/>
          <w:szCs w:val="32"/>
          <w:highlight w:val="yellow"/>
        </w:rPr>
      </w:pPr>
    </w:p>
    <w:p w14:paraId="78592660" w14:textId="3D82A8A4" w:rsidR="00810BE6" w:rsidRPr="00B64C2D" w:rsidRDefault="00810BE6" w:rsidP="00DD55A4">
      <w:pPr>
        <w:rPr>
          <w:rFonts w:asciiTheme="minorHAnsi" w:hAnsiTheme="minorHAnsi"/>
          <w:b/>
          <w:color w:val="005A9E"/>
          <w:sz w:val="32"/>
          <w:szCs w:val="32"/>
        </w:rPr>
      </w:pPr>
      <w:r w:rsidRPr="00B64C2D">
        <w:rPr>
          <w:rFonts w:asciiTheme="minorHAnsi" w:hAnsiTheme="minorHAnsi"/>
          <w:b/>
          <w:color w:val="005A9E"/>
          <w:sz w:val="32"/>
          <w:szCs w:val="32"/>
        </w:rPr>
        <w:t>Non-breeding birds</w:t>
      </w:r>
    </w:p>
    <w:p w14:paraId="2022C5B7" w14:textId="684835FA" w:rsidR="008A5114" w:rsidRPr="00A10595" w:rsidRDefault="00B74F18" w:rsidP="00267AAA">
      <w:pPr>
        <w:rPr>
          <w:rFonts w:asciiTheme="minorHAnsi" w:hAnsiTheme="minorHAnsi"/>
          <w:sz w:val="24"/>
          <w:szCs w:val="24"/>
        </w:rPr>
      </w:pPr>
      <w:r>
        <w:rPr>
          <w:rFonts w:asciiTheme="minorHAnsi" w:hAnsiTheme="minorHAnsi"/>
          <w:sz w:val="24"/>
          <w:szCs w:val="24"/>
        </w:rPr>
        <w:t xml:space="preserve">Pacific Loon, </w:t>
      </w:r>
      <w:r w:rsidR="001A1E2A">
        <w:rPr>
          <w:rFonts w:asciiTheme="minorHAnsi" w:hAnsiTheme="minorHAnsi"/>
          <w:sz w:val="24"/>
          <w:szCs w:val="24"/>
        </w:rPr>
        <w:t>Common Loon, Eared Grebe, Western</w:t>
      </w:r>
      <w:r>
        <w:rPr>
          <w:rFonts w:asciiTheme="minorHAnsi" w:hAnsiTheme="minorHAnsi"/>
          <w:sz w:val="24"/>
          <w:szCs w:val="24"/>
        </w:rPr>
        <w:t xml:space="preserve"> Grebe, </w:t>
      </w:r>
      <w:r w:rsidR="00B64C2D">
        <w:rPr>
          <w:rFonts w:asciiTheme="minorHAnsi" w:hAnsiTheme="minorHAnsi"/>
          <w:sz w:val="24"/>
          <w:szCs w:val="24"/>
        </w:rPr>
        <w:t xml:space="preserve">Black-footed Albatross, </w:t>
      </w:r>
      <w:r w:rsidR="00267AAA" w:rsidRPr="00B64C2D">
        <w:rPr>
          <w:rFonts w:asciiTheme="minorHAnsi" w:hAnsiTheme="minorHAnsi"/>
          <w:sz w:val="24"/>
          <w:szCs w:val="24"/>
        </w:rPr>
        <w:t xml:space="preserve">Northern Fulmar, Pink-footed Shearwater, </w:t>
      </w:r>
      <w:r w:rsidR="00874A06">
        <w:rPr>
          <w:rFonts w:asciiTheme="minorHAnsi" w:hAnsiTheme="minorHAnsi"/>
          <w:sz w:val="24"/>
          <w:szCs w:val="24"/>
        </w:rPr>
        <w:t xml:space="preserve">Buller’s Shearwater, </w:t>
      </w:r>
      <w:r w:rsidR="00267AAA" w:rsidRPr="00B64C2D">
        <w:rPr>
          <w:rFonts w:asciiTheme="minorHAnsi" w:hAnsiTheme="minorHAnsi"/>
          <w:sz w:val="24"/>
          <w:szCs w:val="24"/>
        </w:rPr>
        <w:t xml:space="preserve">Sooty Shearwater, </w:t>
      </w:r>
      <w:r w:rsidR="001A1E2A">
        <w:rPr>
          <w:rFonts w:asciiTheme="minorHAnsi" w:hAnsiTheme="minorHAnsi"/>
          <w:sz w:val="24"/>
          <w:szCs w:val="24"/>
        </w:rPr>
        <w:t xml:space="preserve">Short-tailed Shearwater, Black-vented Shearwater, </w:t>
      </w:r>
      <w:r w:rsidR="00267AAA" w:rsidRPr="00B64C2D">
        <w:rPr>
          <w:rFonts w:asciiTheme="minorHAnsi" w:hAnsiTheme="minorHAnsi"/>
          <w:sz w:val="24"/>
          <w:szCs w:val="24"/>
        </w:rPr>
        <w:t>Brown Booby, Northern Gannet, Brown Pelican,</w:t>
      </w:r>
      <w:r w:rsidR="00874A06">
        <w:rPr>
          <w:rFonts w:asciiTheme="minorHAnsi" w:hAnsiTheme="minorHAnsi"/>
          <w:sz w:val="24"/>
          <w:szCs w:val="24"/>
        </w:rPr>
        <w:t xml:space="preserve"> </w:t>
      </w:r>
      <w:r w:rsidR="001A1E2A">
        <w:rPr>
          <w:rFonts w:asciiTheme="minorHAnsi" w:hAnsiTheme="minorHAnsi"/>
          <w:sz w:val="24"/>
          <w:szCs w:val="24"/>
        </w:rPr>
        <w:t xml:space="preserve">Great Egret, Snow Goose, Cackling Goose, </w:t>
      </w:r>
      <w:r w:rsidR="00874A06">
        <w:rPr>
          <w:rFonts w:asciiTheme="minorHAnsi" w:hAnsiTheme="minorHAnsi"/>
          <w:sz w:val="24"/>
          <w:szCs w:val="24"/>
        </w:rPr>
        <w:t xml:space="preserve">Northern </w:t>
      </w:r>
      <w:proofErr w:type="spellStart"/>
      <w:r w:rsidR="00874A06">
        <w:rPr>
          <w:rFonts w:asciiTheme="minorHAnsi" w:hAnsiTheme="minorHAnsi"/>
          <w:sz w:val="24"/>
          <w:szCs w:val="24"/>
        </w:rPr>
        <w:t>Shoveler</w:t>
      </w:r>
      <w:proofErr w:type="spellEnd"/>
      <w:r w:rsidR="00874A06">
        <w:rPr>
          <w:rFonts w:asciiTheme="minorHAnsi" w:hAnsiTheme="minorHAnsi"/>
          <w:sz w:val="24"/>
          <w:szCs w:val="24"/>
        </w:rPr>
        <w:t xml:space="preserve">, Northern Pintail, </w:t>
      </w:r>
      <w:r w:rsidR="001A1E2A">
        <w:rPr>
          <w:rFonts w:asciiTheme="minorHAnsi" w:hAnsiTheme="minorHAnsi"/>
          <w:sz w:val="24"/>
          <w:szCs w:val="24"/>
        </w:rPr>
        <w:t xml:space="preserve">Green-winged Teal, Surf Scoter, White-tailed Kite, </w:t>
      </w:r>
      <w:r w:rsidR="00A10595">
        <w:rPr>
          <w:rFonts w:asciiTheme="minorHAnsi" w:hAnsiTheme="minorHAnsi"/>
          <w:sz w:val="24"/>
          <w:szCs w:val="24"/>
        </w:rPr>
        <w:t xml:space="preserve">Northern Harrier, Sharp-shinned Hawk, </w:t>
      </w:r>
      <w:r w:rsidR="00874A06">
        <w:rPr>
          <w:rFonts w:asciiTheme="minorHAnsi" w:hAnsiTheme="minorHAnsi"/>
          <w:sz w:val="24"/>
          <w:szCs w:val="24"/>
        </w:rPr>
        <w:t xml:space="preserve">American Kestrel, </w:t>
      </w:r>
      <w:r w:rsidR="00A10595">
        <w:rPr>
          <w:rFonts w:asciiTheme="minorHAnsi" w:hAnsiTheme="minorHAnsi"/>
          <w:sz w:val="24"/>
          <w:szCs w:val="24"/>
        </w:rPr>
        <w:t xml:space="preserve">Merlin, </w:t>
      </w:r>
      <w:r w:rsidR="00D23F75" w:rsidRPr="00B64C2D">
        <w:rPr>
          <w:rFonts w:asciiTheme="minorHAnsi" w:hAnsiTheme="minorHAnsi"/>
          <w:sz w:val="24"/>
          <w:szCs w:val="24"/>
        </w:rPr>
        <w:t xml:space="preserve">Peregrine Falcon, </w:t>
      </w:r>
      <w:proofErr w:type="spellStart"/>
      <w:r w:rsidR="00A10595">
        <w:rPr>
          <w:rFonts w:asciiTheme="minorHAnsi" w:hAnsiTheme="minorHAnsi"/>
          <w:sz w:val="24"/>
          <w:szCs w:val="24"/>
        </w:rPr>
        <w:t>Sora</w:t>
      </w:r>
      <w:proofErr w:type="spellEnd"/>
      <w:r w:rsidR="00A10595">
        <w:rPr>
          <w:rFonts w:asciiTheme="minorHAnsi" w:hAnsiTheme="minorHAnsi"/>
          <w:sz w:val="24"/>
          <w:szCs w:val="24"/>
        </w:rPr>
        <w:t xml:space="preserve">, American Coot, </w:t>
      </w:r>
      <w:r w:rsidR="001A1E2A">
        <w:rPr>
          <w:rFonts w:asciiTheme="minorHAnsi" w:hAnsiTheme="minorHAnsi"/>
          <w:sz w:val="24"/>
          <w:szCs w:val="24"/>
        </w:rPr>
        <w:t>Pacific</w:t>
      </w:r>
      <w:r w:rsidR="00A10595">
        <w:rPr>
          <w:rFonts w:asciiTheme="minorHAnsi" w:hAnsiTheme="minorHAnsi"/>
          <w:sz w:val="24"/>
          <w:szCs w:val="24"/>
        </w:rPr>
        <w:t xml:space="preserve"> </w:t>
      </w:r>
      <w:r w:rsidR="001A1E2A">
        <w:rPr>
          <w:rFonts w:asciiTheme="minorHAnsi" w:hAnsiTheme="minorHAnsi"/>
          <w:sz w:val="24"/>
          <w:szCs w:val="24"/>
        </w:rPr>
        <w:t>Golden-</w:t>
      </w:r>
      <w:r w:rsidR="00A10595">
        <w:rPr>
          <w:rFonts w:asciiTheme="minorHAnsi" w:hAnsiTheme="minorHAnsi"/>
          <w:sz w:val="24"/>
          <w:szCs w:val="24"/>
        </w:rPr>
        <w:t xml:space="preserve">Plover, Killdeer, </w:t>
      </w:r>
      <w:r w:rsidR="00E06949">
        <w:rPr>
          <w:rFonts w:asciiTheme="minorHAnsi" w:hAnsiTheme="minorHAnsi"/>
          <w:sz w:val="24"/>
          <w:szCs w:val="24"/>
        </w:rPr>
        <w:t xml:space="preserve">Wandering Tattler, </w:t>
      </w:r>
      <w:r w:rsidR="00D23F75" w:rsidRPr="00B64C2D">
        <w:rPr>
          <w:rFonts w:asciiTheme="minorHAnsi" w:hAnsiTheme="minorHAnsi"/>
          <w:sz w:val="24"/>
          <w:szCs w:val="24"/>
        </w:rPr>
        <w:t>Whimbrel</w:t>
      </w:r>
      <w:r w:rsidR="008E186D" w:rsidRPr="00B64C2D">
        <w:rPr>
          <w:rFonts w:asciiTheme="minorHAnsi" w:hAnsiTheme="minorHAnsi"/>
          <w:sz w:val="24"/>
          <w:szCs w:val="24"/>
        </w:rPr>
        <w:t>,</w:t>
      </w:r>
      <w:r w:rsidR="008E186D" w:rsidRPr="00B64C2D">
        <w:rPr>
          <w:rFonts w:asciiTheme="minorHAnsi" w:hAnsiTheme="minorHAnsi"/>
          <w:b/>
          <w:sz w:val="24"/>
          <w:szCs w:val="24"/>
        </w:rPr>
        <w:t xml:space="preserve"> </w:t>
      </w:r>
      <w:r w:rsidR="00A10595">
        <w:rPr>
          <w:rFonts w:asciiTheme="minorHAnsi" w:hAnsiTheme="minorHAnsi"/>
          <w:sz w:val="24"/>
          <w:szCs w:val="24"/>
        </w:rPr>
        <w:t xml:space="preserve">Long-billed Curlew, </w:t>
      </w:r>
      <w:r w:rsidR="00E06949" w:rsidRPr="00E06949">
        <w:rPr>
          <w:rFonts w:asciiTheme="minorHAnsi" w:hAnsiTheme="minorHAnsi"/>
          <w:sz w:val="24"/>
          <w:szCs w:val="24"/>
        </w:rPr>
        <w:t xml:space="preserve">Ruddy Turnstone, Black </w:t>
      </w:r>
      <w:r w:rsidR="00E06949" w:rsidRPr="00874A06">
        <w:rPr>
          <w:rFonts w:asciiTheme="minorHAnsi" w:hAnsiTheme="minorHAnsi"/>
          <w:sz w:val="24"/>
          <w:szCs w:val="24"/>
        </w:rPr>
        <w:t xml:space="preserve">Turnstone, </w:t>
      </w:r>
      <w:r w:rsidR="001A1E2A">
        <w:rPr>
          <w:rFonts w:asciiTheme="minorHAnsi" w:hAnsiTheme="minorHAnsi"/>
          <w:sz w:val="24"/>
          <w:szCs w:val="24"/>
        </w:rPr>
        <w:t xml:space="preserve">Rock Sandpiper, </w:t>
      </w:r>
      <w:r w:rsidR="00A10595">
        <w:rPr>
          <w:rFonts w:asciiTheme="minorHAnsi" w:hAnsiTheme="minorHAnsi"/>
          <w:sz w:val="24"/>
          <w:szCs w:val="24"/>
        </w:rPr>
        <w:t xml:space="preserve">Red Phalarope, </w:t>
      </w:r>
      <w:proofErr w:type="spellStart"/>
      <w:r w:rsidR="00E06949" w:rsidRPr="00874A06">
        <w:rPr>
          <w:rFonts w:asciiTheme="minorHAnsi" w:hAnsiTheme="minorHAnsi"/>
          <w:sz w:val="24"/>
          <w:szCs w:val="24"/>
        </w:rPr>
        <w:t>Pomarine</w:t>
      </w:r>
      <w:proofErr w:type="spellEnd"/>
      <w:r w:rsidR="00E06949" w:rsidRPr="00874A06">
        <w:rPr>
          <w:rFonts w:asciiTheme="minorHAnsi" w:hAnsiTheme="minorHAnsi"/>
          <w:sz w:val="24"/>
          <w:szCs w:val="24"/>
        </w:rPr>
        <w:t xml:space="preserve"> Jaeger, </w:t>
      </w:r>
      <w:r w:rsidR="00A10595">
        <w:rPr>
          <w:rFonts w:asciiTheme="minorHAnsi" w:hAnsiTheme="minorHAnsi"/>
          <w:sz w:val="24"/>
          <w:szCs w:val="24"/>
        </w:rPr>
        <w:t xml:space="preserve">Parasitic Jaeger, Long-tailed Jaeger, </w:t>
      </w:r>
      <w:r w:rsidR="001A1E2A">
        <w:rPr>
          <w:rFonts w:asciiTheme="minorHAnsi" w:hAnsiTheme="minorHAnsi"/>
          <w:sz w:val="24"/>
          <w:szCs w:val="24"/>
        </w:rPr>
        <w:t xml:space="preserve">Black-tailed Gull, </w:t>
      </w:r>
      <w:proofErr w:type="spellStart"/>
      <w:r w:rsidR="00E06949" w:rsidRPr="00874A06">
        <w:rPr>
          <w:rFonts w:asciiTheme="minorHAnsi" w:hAnsiTheme="minorHAnsi"/>
          <w:sz w:val="24"/>
          <w:szCs w:val="24"/>
        </w:rPr>
        <w:t>Heerman</w:t>
      </w:r>
      <w:r w:rsidR="00874A06">
        <w:rPr>
          <w:rFonts w:asciiTheme="minorHAnsi" w:hAnsiTheme="minorHAnsi"/>
          <w:sz w:val="24"/>
          <w:szCs w:val="24"/>
        </w:rPr>
        <w:t>n</w:t>
      </w:r>
      <w:r w:rsidR="00E06949" w:rsidRPr="00874A06">
        <w:rPr>
          <w:rFonts w:asciiTheme="minorHAnsi" w:hAnsiTheme="minorHAnsi"/>
          <w:sz w:val="24"/>
          <w:szCs w:val="24"/>
        </w:rPr>
        <w:t>’s</w:t>
      </w:r>
      <w:proofErr w:type="spellEnd"/>
      <w:r w:rsidR="00E06949" w:rsidRPr="00874A06">
        <w:rPr>
          <w:rFonts w:asciiTheme="minorHAnsi" w:hAnsiTheme="minorHAnsi"/>
          <w:sz w:val="24"/>
          <w:szCs w:val="24"/>
        </w:rPr>
        <w:t xml:space="preserve"> Gull, </w:t>
      </w:r>
      <w:r w:rsidR="00874A06">
        <w:rPr>
          <w:rFonts w:asciiTheme="minorHAnsi" w:hAnsiTheme="minorHAnsi"/>
          <w:sz w:val="24"/>
          <w:szCs w:val="24"/>
        </w:rPr>
        <w:t xml:space="preserve">Ring-billed Gull, California Gull, </w:t>
      </w:r>
      <w:r w:rsidR="00A10595">
        <w:rPr>
          <w:rFonts w:asciiTheme="minorHAnsi" w:hAnsiTheme="minorHAnsi"/>
          <w:sz w:val="24"/>
          <w:szCs w:val="24"/>
        </w:rPr>
        <w:t xml:space="preserve">Herring Gull, </w:t>
      </w:r>
      <w:r w:rsidR="001A1E2A">
        <w:rPr>
          <w:rFonts w:asciiTheme="minorHAnsi" w:hAnsiTheme="minorHAnsi"/>
          <w:sz w:val="24"/>
          <w:szCs w:val="24"/>
        </w:rPr>
        <w:t xml:space="preserve">Thayer’s Gull, Glaucous-winged Gull, Black-legged Kittiwake, Band-tailed Pigeon, </w:t>
      </w:r>
      <w:r w:rsidR="000B4144">
        <w:rPr>
          <w:rFonts w:asciiTheme="minorHAnsi" w:hAnsiTheme="minorHAnsi"/>
          <w:sz w:val="24"/>
          <w:szCs w:val="24"/>
        </w:rPr>
        <w:t xml:space="preserve">Mourning Dove, </w:t>
      </w:r>
      <w:r w:rsidR="00267AAA" w:rsidRPr="00874A06">
        <w:rPr>
          <w:rFonts w:asciiTheme="minorHAnsi" w:hAnsiTheme="minorHAnsi"/>
          <w:sz w:val="24"/>
          <w:szCs w:val="24"/>
        </w:rPr>
        <w:t>Eurasian Collared-D</w:t>
      </w:r>
      <w:r w:rsidR="008E186D" w:rsidRPr="00874A06">
        <w:rPr>
          <w:rFonts w:asciiTheme="minorHAnsi" w:hAnsiTheme="minorHAnsi"/>
          <w:sz w:val="24"/>
          <w:szCs w:val="24"/>
        </w:rPr>
        <w:t xml:space="preserve">ove, </w:t>
      </w:r>
      <w:r w:rsidR="00A10595">
        <w:rPr>
          <w:rFonts w:asciiTheme="minorHAnsi" w:hAnsiTheme="minorHAnsi"/>
          <w:sz w:val="24"/>
          <w:szCs w:val="24"/>
        </w:rPr>
        <w:t xml:space="preserve">Barn Owl, Burrowing Owl, Short-eared Owl, </w:t>
      </w:r>
      <w:r w:rsidR="000B4144">
        <w:rPr>
          <w:rFonts w:asciiTheme="minorHAnsi" w:hAnsiTheme="minorHAnsi"/>
          <w:sz w:val="24"/>
          <w:szCs w:val="24"/>
        </w:rPr>
        <w:t xml:space="preserve">Anna’s Hummingbird, </w:t>
      </w:r>
      <w:r w:rsidR="001A1E2A">
        <w:rPr>
          <w:rFonts w:asciiTheme="minorHAnsi" w:hAnsiTheme="minorHAnsi"/>
          <w:sz w:val="24"/>
          <w:szCs w:val="24"/>
        </w:rPr>
        <w:t xml:space="preserve">Northern </w:t>
      </w:r>
      <w:r w:rsidR="008D5CB6">
        <w:rPr>
          <w:rFonts w:asciiTheme="minorHAnsi" w:hAnsiTheme="minorHAnsi"/>
          <w:sz w:val="24"/>
          <w:szCs w:val="24"/>
        </w:rPr>
        <w:t xml:space="preserve">Flicker, </w:t>
      </w:r>
      <w:r w:rsidR="000B4144">
        <w:rPr>
          <w:rFonts w:asciiTheme="minorHAnsi" w:hAnsiTheme="minorHAnsi"/>
          <w:sz w:val="24"/>
          <w:szCs w:val="24"/>
        </w:rPr>
        <w:t>Willow Flycatcher,</w:t>
      </w:r>
      <w:r w:rsidR="001A1E2A">
        <w:rPr>
          <w:rFonts w:asciiTheme="minorHAnsi" w:hAnsiTheme="minorHAnsi"/>
          <w:sz w:val="24"/>
          <w:szCs w:val="24"/>
        </w:rPr>
        <w:t xml:space="preserve"> </w:t>
      </w:r>
      <w:r w:rsidR="000B4144">
        <w:rPr>
          <w:rFonts w:asciiTheme="minorHAnsi" w:hAnsiTheme="minorHAnsi"/>
          <w:sz w:val="24"/>
          <w:szCs w:val="24"/>
        </w:rPr>
        <w:t xml:space="preserve">Western Flycatcher, </w:t>
      </w:r>
      <w:r w:rsidR="008D5CB6">
        <w:rPr>
          <w:rFonts w:asciiTheme="minorHAnsi" w:hAnsiTheme="minorHAnsi"/>
          <w:sz w:val="24"/>
          <w:szCs w:val="24"/>
        </w:rPr>
        <w:t xml:space="preserve">Black Phoebe, Say’s Phoebe, </w:t>
      </w:r>
      <w:r w:rsidR="00E16361">
        <w:rPr>
          <w:rFonts w:asciiTheme="minorHAnsi" w:hAnsiTheme="minorHAnsi"/>
          <w:sz w:val="24"/>
          <w:szCs w:val="24"/>
        </w:rPr>
        <w:t xml:space="preserve">Cassin’s Vireo, </w:t>
      </w:r>
      <w:r w:rsidR="008D5CB6">
        <w:rPr>
          <w:rFonts w:asciiTheme="minorHAnsi" w:hAnsiTheme="minorHAnsi"/>
          <w:sz w:val="24"/>
          <w:szCs w:val="24"/>
        </w:rPr>
        <w:t xml:space="preserve">Hutton’s Vireo, </w:t>
      </w:r>
      <w:r w:rsidR="00E06949" w:rsidRPr="00874A06">
        <w:rPr>
          <w:rFonts w:asciiTheme="minorHAnsi" w:hAnsiTheme="minorHAnsi"/>
          <w:sz w:val="24"/>
          <w:szCs w:val="24"/>
        </w:rPr>
        <w:t>Warbling Vireo</w:t>
      </w:r>
      <w:r w:rsidR="00267AAA" w:rsidRPr="00874A06">
        <w:rPr>
          <w:rFonts w:asciiTheme="minorHAnsi" w:hAnsiTheme="minorHAnsi"/>
          <w:sz w:val="24"/>
          <w:szCs w:val="24"/>
        </w:rPr>
        <w:t xml:space="preserve">, </w:t>
      </w:r>
      <w:r w:rsidR="00E16361">
        <w:rPr>
          <w:rFonts w:asciiTheme="minorHAnsi" w:hAnsiTheme="minorHAnsi"/>
          <w:sz w:val="24"/>
          <w:szCs w:val="24"/>
        </w:rPr>
        <w:t xml:space="preserve">Philadelphia Vireo, Horned Lark, </w:t>
      </w:r>
      <w:r w:rsidR="000B4144">
        <w:rPr>
          <w:rFonts w:asciiTheme="minorHAnsi" w:hAnsiTheme="minorHAnsi"/>
          <w:sz w:val="24"/>
          <w:szCs w:val="24"/>
        </w:rPr>
        <w:t>Tree Swallow, Violet-green Swallow, Cliff Swallow</w:t>
      </w:r>
      <w:r w:rsidR="00E06949" w:rsidRPr="00874A06">
        <w:rPr>
          <w:rFonts w:asciiTheme="minorHAnsi" w:hAnsiTheme="minorHAnsi"/>
          <w:sz w:val="24"/>
          <w:szCs w:val="24"/>
        </w:rPr>
        <w:t xml:space="preserve">, </w:t>
      </w:r>
      <w:r w:rsidR="008D5CB6">
        <w:rPr>
          <w:rFonts w:asciiTheme="minorHAnsi" w:hAnsiTheme="minorHAnsi"/>
          <w:sz w:val="24"/>
          <w:szCs w:val="24"/>
        </w:rPr>
        <w:t xml:space="preserve">Barn Swallow, Red-breasted Nuthatch, </w:t>
      </w:r>
      <w:r w:rsidR="00E16361">
        <w:rPr>
          <w:rFonts w:asciiTheme="minorHAnsi" w:hAnsiTheme="minorHAnsi"/>
          <w:sz w:val="24"/>
          <w:szCs w:val="24"/>
        </w:rPr>
        <w:t xml:space="preserve">Brown Creeper, </w:t>
      </w:r>
      <w:r w:rsidR="008D5CB6">
        <w:rPr>
          <w:rFonts w:asciiTheme="minorHAnsi" w:hAnsiTheme="minorHAnsi"/>
          <w:sz w:val="24"/>
          <w:szCs w:val="24"/>
        </w:rPr>
        <w:t xml:space="preserve">Rock Wren, House Wren, </w:t>
      </w:r>
      <w:r w:rsidR="00E16361">
        <w:rPr>
          <w:rFonts w:asciiTheme="minorHAnsi" w:hAnsiTheme="minorHAnsi"/>
          <w:sz w:val="24"/>
          <w:szCs w:val="24"/>
        </w:rPr>
        <w:t xml:space="preserve">Pacific Wren, Golden-crowned Kinglet, </w:t>
      </w:r>
      <w:r w:rsidR="008D5CB6">
        <w:rPr>
          <w:rFonts w:asciiTheme="minorHAnsi" w:hAnsiTheme="minorHAnsi"/>
          <w:sz w:val="24"/>
          <w:szCs w:val="24"/>
        </w:rPr>
        <w:t>Ruby-crowned Kinglet,</w:t>
      </w:r>
      <w:r w:rsidR="008D5CB6" w:rsidRPr="00874A06">
        <w:rPr>
          <w:rFonts w:asciiTheme="minorHAnsi" w:hAnsiTheme="minorHAnsi"/>
          <w:sz w:val="24"/>
          <w:szCs w:val="24"/>
        </w:rPr>
        <w:t xml:space="preserve"> </w:t>
      </w:r>
      <w:r w:rsidR="000B4144">
        <w:rPr>
          <w:rFonts w:asciiTheme="minorHAnsi" w:hAnsiTheme="minorHAnsi"/>
          <w:sz w:val="24"/>
          <w:szCs w:val="24"/>
        </w:rPr>
        <w:t>Blue-gray Gnatcatcher,</w:t>
      </w:r>
      <w:r w:rsidR="008D5CB6">
        <w:rPr>
          <w:rFonts w:asciiTheme="minorHAnsi" w:hAnsiTheme="minorHAnsi"/>
          <w:sz w:val="24"/>
          <w:szCs w:val="24"/>
        </w:rPr>
        <w:t xml:space="preserve"> </w:t>
      </w:r>
      <w:r w:rsidR="00E16361">
        <w:rPr>
          <w:rFonts w:asciiTheme="minorHAnsi" w:hAnsiTheme="minorHAnsi"/>
          <w:sz w:val="24"/>
          <w:szCs w:val="24"/>
        </w:rPr>
        <w:t xml:space="preserve">Mountain Bluebird, </w:t>
      </w:r>
      <w:proofErr w:type="spellStart"/>
      <w:r w:rsidR="008D5CB6">
        <w:rPr>
          <w:rFonts w:asciiTheme="minorHAnsi" w:hAnsiTheme="minorHAnsi"/>
          <w:sz w:val="24"/>
          <w:szCs w:val="24"/>
        </w:rPr>
        <w:t>Swainson’s</w:t>
      </w:r>
      <w:proofErr w:type="spellEnd"/>
      <w:r w:rsidR="008D5CB6">
        <w:rPr>
          <w:rFonts w:asciiTheme="minorHAnsi" w:hAnsiTheme="minorHAnsi"/>
          <w:sz w:val="24"/>
          <w:szCs w:val="24"/>
        </w:rPr>
        <w:t xml:space="preserve"> Thrush, Hermit Thrush, </w:t>
      </w:r>
      <w:r w:rsidR="00E16361">
        <w:rPr>
          <w:rFonts w:asciiTheme="minorHAnsi" w:hAnsiTheme="minorHAnsi"/>
          <w:sz w:val="24"/>
          <w:szCs w:val="24"/>
        </w:rPr>
        <w:t xml:space="preserve">American Robin, </w:t>
      </w:r>
      <w:r w:rsidR="008D5CB6">
        <w:rPr>
          <w:rFonts w:asciiTheme="minorHAnsi" w:hAnsiTheme="minorHAnsi"/>
          <w:sz w:val="24"/>
          <w:szCs w:val="24"/>
        </w:rPr>
        <w:t xml:space="preserve">Varied Thrush, </w:t>
      </w:r>
      <w:r w:rsidR="00E06949" w:rsidRPr="00874A06">
        <w:rPr>
          <w:rFonts w:asciiTheme="minorHAnsi" w:hAnsiTheme="minorHAnsi"/>
          <w:sz w:val="24"/>
          <w:szCs w:val="24"/>
        </w:rPr>
        <w:t>Northern Mockingbird</w:t>
      </w:r>
      <w:r w:rsidR="00267AAA" w:rsidRPr="00874A06">
        <w:rPr>
          <w:rFonts w:asciiTheme="minorHAnsi" w:hAnsiTheme="minorHAnsi"/>
          <w:sz w:val="24"/>
          <w:szCs w:val="24"/>
        </w:rPr>
        <w:t xml:space="preserve">, </w:t>
      </w:r>
      <w:r w:rsidR="008D5CB6">
        <w:rPr>
          <w:rFonts w:asciiTheme="minorHAnsi" w:hAnsiTheme="minorHAnsi"/>
          <w:sz w:val="24"/>
          <w:szCs w:val="24"/>
        </w:rPr>
        <w:t xml:space="preserve">Sage Thrasher, </w:t>
      </w:r>
      <w:r w:rsidR="00E16361">
        <w:rPr>
          <w:rFonts w:asciiTheme="minorHAnsi" w:hAnsiTheme="minorHAnsi"/>
          <w:sz w:val="24"/>
          <w:szCs w:val="24"/>
        </w:rPr>
        <w:t xml:space="preserve">European Starling, </w:t>
      </w:r>
      <w:r w:rsidR="008D5CB6">
        <w:rPr>
          <w:rFonts w:asciiTheme="minorHAnsi" w:hAnsiTheme="minorHAnsi"/>
          <w:sz w:val="24"/>
          <w:szCs w:val="24"/>
        </w:rPr>
        <w:t xml:space="preserve">American Pipit, </w:t>
      </w:r>
      <w:r w:rsidR="00E06949" w:rsidRPr="00874A06">
        <w:rPr>
          <w:rFonts w:asciiTheme="minorHAnsi" w:hAnsiTheme="minorHAnsi"/>
          <w:sz w:val="24"/>
          <w:szCs w:val="24"/>
        </w:rPr>
        <w:t xml:space="preserve">Cedar Waxwing, </w:t>
      </w:r>
      <w:r w:rsidR="008D5CB6">
        <w:rPr>
          <w:rFonts w:asciiTheme="minorHAnsi" w:hAnsiTheme="minorHAnsi"/>
          <w:sz w:val="24"/>
          <w:szCs w:val="24"/>
        </w:rPr>
        <w:t xml:space="preserve">Tennessee Warbler, </w:t>
      </w:r>
      <w:r w:rsidR="000B4144">
        <w:rPr>
          <w:rFonts w:asciiTheme="minorHAnsi" w:hAnsiTheme="minorHAnsi"/>
          <w:sz w:val="24"/>
          <w:szCs w:val="24"/>
        </w:rPr>
        <w:t>Orange-crowned Warbler, Nashville Warbler</w:t>
      </w:r>
      <w:r w:rsidR="008E186D" w:rsidRPr="00874A06">
        <w:rPr>
          <w:rFonts w:asciiTheme="minorHAnsi" w:hAnsiTheme="minorHAnsi"/>
          <w:sz w:val="24"/>
          <w:szCs w:val="24"/>
        </w:rPr>
        <w:t xml:space="preserve">, </w:t>
      </w:r>
      <w:r w:rsidR="000B4144">
        <w:rPr>
          <w:rFonts w:asciiTheme="minorHAnsi" w:hAnsiTheme="minorHAnsi"/>
          <w:sz w:val="24"/>
          <w:szCs w:val="24"/>
        </w:rPr>
        <w:t>Yellow Warbler,</w:t>
      </w:r>
      <w:r w:rsidR="008D5CB6">
        <w:rPr>
          <w:rFonts w:asciiTheme="minorHAnsi" w:hAnsiTheme="minorHAnsi"/>
          <w:sz w:val="24"/>
          <w:szCs w:val="24"/>
        </w:rPr>
        <w:t xml:space="preserve"> </w:t>
      </w:r>
      <w:r w:rsidR="00E16361">
        <w:rPr>
          <w:rFonts w:asciiTheme="minorHAnsi" w:hAnsiTheme="minorHAnsi"/>
          <w:sz w:val="24"/>
          <w:szCs w:val="24"/>
        </w:rPr>
        <w:t xml:space="preserve">Black-throated Blue Warbler, </w:t>
      </w:r>
      <w:r w:rsidR="000B4144">
        <w:rPr>
          <w:rFonts w:asciiTheme="minorHAnsi" w:hAnsiTheme="minorHAnsi"/>
          <w:sz w:val="24"/>
          <w:szCs w:val="24"/>
        </w:rPr>
        <w:t xml:space="preserve">Audubon’s Warbler, </w:t>
      </w:r>
      <w:r w:rsidR="008D5CB6">
        <w:rPr>
          <w:rFonts w:asciiTheme="minorHAnsi" w:hAnsiTheme="minorHAnsi"/>
          <w:sz w:val="24"/>
          <w:szCs w:val="24"/>
        </w:rPr>
        <w:t xml:space="preserve">Myrtle Warbler, </w:t>
      </w:r>
      <w:r w:rsidR="000B4144">
        <w:rPr>
          <w:rFonts w:asciiTheme="minorHAnsi" w:hAnsiTheme="minorHAnsi"/>
          <w:sz w:val="24"/>
          <w:szCs w:val="24"/>
        </w:rPr>
        <w:t xml:space="preserve">Black-throated Gray Warbler, Townsend’s Warbler, </w:t>
      </w:r>
      <w:r w:rsidR="00435DE1" w:rsidRPr="00874A06">
        <w:rPr>
          <w:rFonts w:asciiTheme="minorHAnsi" w:hAnsiTheme="minorHAnsi"/>
          <w:sz w:val="24"/>
          <w:szCs w:val="24"/>
        </w:rPr>
        <w:t>Hermit Warbler</w:t>
      </w:r>
      <w:r w:rsidR="00267AAA" w:rsidRPr="00874A06">
        <w:rPr>
          <w:rFonts w:asciiTheme="minorHAnsi" w:hAnsiTheme="minorHAnsi"/>
          <w:sz w:val="24"/>
          <w:szCs w:val="24"/>
        </w:rPr>
        <w:t xml:space="preserve">, </w:t>
      </w:r>
      <w:proofErr w:type="spellStart"/>
      <w:r w:rsidR="008D5CB6">
        <w:rPr>
          <w:rFonts w:asciiTheme="minorHAnsi" w:hAnsiTheme="minorHAnsi"/>
          <w:sz w:val="24"/>
          <w:szCs w:val="24"/>
        </w:rPr>
        <w:t>Blackburnian</w:t>
      </w:r>
      <w:proofErr w:type="spellEnd"/>
      <w:r w:rsidR="008D5CB6">
        <w:rPr>
          <w:rFonts w:asciiTheme="minorHAnsi" w:hAnsiTheme="minorHAnsi"/>
          <w:sz w:val="24"/>
          <w:szCs w:val="24"/>
        </w:rPr>
        <w:t xml:space="preserve"> Warbler, Palm Warbler, Blackpoll Warbler, </w:t>
      </w:r>
      <w:r w:rsidR="00E16361">
        <w:rPr>
          <w:rFonts w:asciiTheme="minorHAnsi" w:hAnsiTheme="minorHAnsi"/>
          <w:sz w:val="24"/>
          <w:szCs w:val="24"/>
        </w:rPr>
        <w:t xml:space="preserve">Connecticut Warbler, </w:t>
      </w:r>
      <w:proofErr w:type="spellStart"/>
      <w:r w:rsidR="000B4144">
        <w:rPr>
          <w:rFonts w:asciiTheme="minorHAnsi" w:hAnsiTheme="minorHAnsi"/>
          <w:sz w:val="24"/>
          <w:szCs w:val="24"/>
        </w:rPr>
        <w:t>MacGillivray’s</w:t>
      </w:r>
      <w:proofErr w:type="spellEnd"/>
      <w:r w:rsidR="000B4144">
        <w:rPr>
          <w:rFonts w:asciiTheme="minorHAnsi" w:hAnsiTheme="minorHAnsi"/>
          <w:sz w:val="24"/>
          <w:szCs w:val="24"/>
        </w:rPr>
        <w:t xml:space="preserve"> Warbler, Common Yellowthroat, Wilson’s Warbler, </w:t>
      </w:r>
      <w:r w:rsidR="008D5CB6">
        <w:rPr>
          <w:rFonts w:asciiTheme="minorHAnsi" w:hAnsiTheme="minorHAnsi"/>
          <w:sz w:val="24"/>
          <w:szCs w:val="24"/>
        </w:rPr>
        <w:t xml:space="preserve">Yellow-breasted Chat, Western Tanager, </w:t>
      </w:r>
      <w:r w:rsidR="00E16361">
        <w:rPr>
          <w:rFonts w:asciiTheme="minorHAnsi" w:hAnsiTheme="minorHAnsi"/>
          <w:sz w:val="24"/>
          <w:szCs w:val="24"/>
        </w:rPr>
        <w:t xml:space="preserve">Green-tailed Towhee, </w:t>
      </w:r>
      <w:r w:rsidR="008D5CB6">
        <w:rPr>
          <w:rFonts w:asciiTheme="minorHAnsi" w:hAnsiTheme="minorHAnsi"/>
          <w:sz w:val="24"/>
          <w:szCs w:val="24"/>
        </w:rPr>
        <w:t xml:space="preserve">Spotted Towhee, </w:t>
      </w:r>
      <w:r w:rsidR="00E16361">
        <w:rPr>
          <w:rFonts w:asciiTheme="minorHAnsi" w:hAnsiTheme="minorHAnsi"/>
          <w:sz w:val="24"/>
          <w:szCs w:val="24"/>
        </w:rPr>
        <w:t xml:space="preserve">American Tree Sparrow, </w:t>
      </w:r>
      <w:r w:rsidR="000B4144">
        <w:rPr>
          <w:rFonts w:asciiTheme="minorHAnsi" w:hAnsiTheme="minorHAnsi"/>
          <w:sz w:val="24"/>
          <w:szCs w:val="24"/>
        </w:rPr>
        <w:t xml:space="preserve">Chipping Sparrow, </w:t>
      </w:r>
      <w:r w:rsidR="008D5CB6">
        <w:rPr>
          <w:rFonts w:asciiTheme="minorHAnsi" w:hAnsiTheme="minorHAnsi"/>
          <w:sz w:val="24"/>
          <w:szCs w:val="24"/>
        </w:rPr>
        <w:t xml:space="preserve">Clay-colored Sparrow, </w:t>
      </w:r>
      <w:r w:rsidR="000B4144">
        <w:rPr>
          <w:rFonts w:asciiTheme="minorHAnsi" w:hAnsiTheme="minorHAnsi"/>
          <w:sz w:val="24"/>
          <w:szCs w:val="24"/>
        </w:rPr>
        <w:t xml:space="preserve">Vesper Sparrow, Savannah Sparrow, Grasshopper Sparrow, </w:t>
      </w:r>
      <w:r w:rsidR="008D5CB6">
        <w:rPr>
          <w:rFonts w:asciiTheme="minorHAnsi" w:hAnsiTheme="minorHAnsi"/>
          <w:sz w:val="24"/>
          <w:szCs w:val="24"/>
        </w:rPr>
        <w:t xml:space="preserve">Fox Sparrow, </w:t>
      </w:r>
      <w:r w:rsidR="000B4144">
        <w:rPr>
          <w:rFonts w:asciiTheme="minorHAnsi" w:hAnsiTheme="minorHAnsi"/>
          <w:sz w:val="24"/>
          <w:szCs w:val="24"/>
        </w:rPr>
        <w:t>Lincoln’s Sparrow,</w:t>
      </w:r>
      <w:r w:rsidR="008D5CB6">
        <w:rPr>
          <w:rFonts w:asciiTheme="minorHAnsi" w:hAnsiTheme="minorHAnsi"/>
          <w:sz w:val="24"/>
          <w:szCs w:val="24"/>
        </w:rPr>
        <w:t xml:space="preserve"> </w:t>
      </w:r>
      <w:r w:rsidR="00E16361">
        <w:rPr>
          <w:rFonts w:asciiTheme="minorHAnsi" w:hAnsiTheme="minorHAnsi"/>
          <w:sz w:val="24"/>
          <w:szCs w:val="24"/>
        </w:rPr>
        <w:t xml:space="preserve">Swamp Sparrow, </w:t>
      </w:r>
      <w:r w:rsidR="008D5CB6">
        <w:rPr>
          <w:rFonts w:asciiTheme="minorHAnsi" w:hAnsiTheme="minorHAnsi"/>
          <w:sz w:val="24"/>
          <w:szCs w:val="24"/>
        </w:rPr>
        <w:t>White-throated Sparrow, White-crowned Sparrow, Golden-crowned Sparrow, Oregon Junco, Lapland Longspur,</w:t>
      </w:r>
      <w:r w:rsidR="000B4144">
        <w:rPr>
          <w:rFonts w:asciiTheme="minorHAnsi" w:hAnsiTheme="minorHAnsi"/>
          <w:sz w:val="24"/>
          <w:szCs w:val="24"/>
        </w:rPr>
        <w:t xml:space="preserve"> </w:t>
      </w:r>
      <w:r w:rsidR="0054316C">
        <w:rPr>
          <w:rFonts w:asciiTheme="minorHAnsi" w:hAnsiTheme="minorHAnsi"/>
          <w:sz w:val="24"/>
          <w:szCs w:val="24"/>
        </w:rPr>
        <w:t xml:space="preserve">Bobolink, </w:t>
      </w:r>
      <w:r w:rsidR="00435DE1" w:rsidRPr="00874A06">
        <w:rPr>
          <w:rFonts w:asciiTheme="minorHAnsi" w:hAnsiTheme="minorHAnsi"/>
          <w:sz w:val="24"/>
          <w:szCs w:val="24"/>
        </w:rPr>
        <w:t xml:space="preserve">Red-winged Blackbird, </w:t>
      </w:r>
      <w:r w:rsidR="00BC02F6">
        <w:rPr>
          <w:rFonts w:asciiTheme="minorHAnsi" w:hAnsiTheme="minorHAnsi"/>
          <w:sz w:val="24"/>
          <w:szCs w:val="24"/>
        </w:rPr>
        <w:t xml:space="preserve">Yellow-headed Blackbird, Western Meadowlark, Brewer’s Blackbird, </w:t>
      </w:r>
      <w:r w:rsidR="00435DE1" w:rsidRPr="00874A06">
        <w:rPr>
          <w:rFonts w:asciiTheme="minorHAnsi" w:hAnsiTheme="minorHAnsi"/>
          <w:sz w:val="24"/>
          <w:szCs w:val="24"/>
        </w:rPr>
        <w:t xml:space="preserve">Brown-headed Cowbird, </w:t>
      </w:r>
      <w:r w:rsidR="00BC02F6">
        <w:rPr>
          <w:rFonts w:asciiTheme="minorHAnsi" w:hAnsiTheme="minorHAnsi"/>
          <w:sz w:val="24"/>
          <w:szCs w:val="24"/>
        </w:rPr>
        <w:t xml:space="preserve">Hooded Oriole, </w:t>
      </w:r>
      <w:r w:rsidR="00435DE1" w:rsidRPr="00874A06">
        <w:rPr>
          <w:rFonts w:asciiTheme="minorHAnsi" w:hAnsiTheme="minorHAnsi"/>
          <w:sz w:val="24"/>
          <w:szCs w:val="24"/>
        </w:rPr>
        <w:t>Bullock’s Oriole</w:t>
      </w:r>
      <w:r w:rsidR="0054316C">
        <w:rPr>
          <w:rFonts w:asciiTheme="minorHAnsi" w:hAnsiTheme="minorHAnsi"/>
          <w:sz w:val="24"/>
          <w:szCs w:val="24"/>
        </w:rPr>
        <w:t xml:space="preserve">, </w:t>
      </w:r>
      <w:r w:rsidR="00E16361">
        <w:rPr>
          <w:rFonts w:asciiTheme="minorHAnsi" w:hAnsiTheme="minorHAnsi"/>
          <w:sz w:val="24"/>
          <w:szCs w:val="24"/>
        </w:rPr>
        <w:t xml:space="preserve">Cassin’s Finch, </w:t>
      </w:r>
      <w:r w:rsidR="00BC02F6">
        <w:rPr>
          <w:rFonts w:asciiTheme="minorHAnsi" w:hAnsiTheme="minorHAnsi"/>
          <w:sz w:val="24"/>
          <w:szCs w:val="24"/>
        </w:rPr>
        <w:t xml:space="preserve">Purple Finch, </w:t>
      </w:r>
      <w:r w:rsidR="00E16361">
        <w:rPr>
          <w:rFonts w:asciiTheme="minorHAnsi" w:hAnsiTheme="minorHAnsi"/>
          <w:sz w:val="24"/>
          <w:szCs w:val="24"/>
        </w:rPr>
        <w:t xml:space="preserve">House Finch, </w:t>
      </w:r>
      <w:r w:rsidR="0054316C">
        <w:rPr>
          <w:rFonts w:asciiTheme="minorHAnsi" w:hAnsiTheme="minorHAnsi"/>
          <w:sz w:val="24"/>
          <w:szCs w:val="24"/>
        </w:rPr>
        <w:t>Pine Siskin, and Lesser Goldfinch</w:t>
      </w:r>
      <w:r w:rsidR="00435DE1" w:rsidRPr="00874A06">
        <w:rPr>
          <w:rFonts w:asciiTheme="minorHAnsi" w:hAnsiTheme="minorHAnsi"/>
          <w:sz w:val="24"/>
          <w:szCs w:val="24"/>
        </w:rPr>
        <w:t>.</w:t>
      </w:r>
    </w:p>
    <w:sectPr w:rsidR="008A5114" w:rsidRPr="00A10595" w:rsidSect="00326473">
      <w:type w:val="continuous"/>
      <w:pgSz w:w="12240" w:h="15840" w:code="1"/>
      <w:pgMar w:top="1440" w:right="1440" w:bottom="1080" w:left="1440" w:header="720" w:footer="288" w:gutter="0"/>
      <w:pgNumType w:start="1"/>
      <w:cols w:space="720"/>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4662DC7B" w16cex:dateUtc="2020-09-22T21:09:00Z"/>
  <w16cex:commentExtensible w16cex:durableId="06822BE9" w16cex:dateUtc="2020-09-22T21:15:00Z"/>
  <w16cex:commentExtensible w16cex:durableId="5DD06393" w16cex:dateUtc="2020-09-22T21:19:00Z"/>
  <w16cex:commentExtensible w16cex:durableId="1D9C3F02" w16cex:dateUtc="2020-09-22T21:24:00Z"/>
  <w16cex:commentExtensible w16cex:durableId="40C38D8A" w16cex:dateUtc="2020-09-22T2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6ECD3B" w16cid:durableId="4662DC7B"/>
  <w16cid:commentId w16cid:paraId="011FA727" w16cid:durableId="06822BE9"/>
  <w16cid:commentId w16cid:paraId="4DA31914" w16cid:durableId="5DD06393"/>
  <w16cid:commentId w16cid:paraId="1F5BB741" w16cid:durableId="1D9C3F02"/>
  <w16cid:commentId w16cid:paraId="26EB0FE1" w16cid:durableId="40C38D8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A98064" w14:textId="77777777" w:rsidR="007F2023" w:rsidRDefault="007F2023">
      <w:r>
        <w:separator/>
      </w:r>
    </w:p>
  </w:endnote>
  <w:endnote w:type="continuationSeparator" w:id="0">
    <w:p w14:paraId="0CB7D63F" w14:textId="77777777" w:rsidR="007F2023" w:rsidRDefault="007F2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4C0EC" w14:textId="357009AE" w:rsidR="00125103" w:rsidRPr="003851BB" w:rsidRDefault="00125103" w:rsidP="00642F76">
    <w:pPr>
      <w:pStyle w:val="Footer"/>
      <w:jc w:val="center"/>
      <w:rPr>
        <w:rFonts w:asciiTheme="minorHAnsi" w:hAnsiTheme="minorHAnsi" w:cstheme="minorHAnsi"/>
      </w:rPr>
    </w:pPr>
    <w:r w:rsidRPr="003851BB">
      <w:rPr>
        <w:rFonts w:asciiTheme="minorHAnsi" w:hAnsiTheme="minorHAnsi" w:cstheme="minorHAnsi"/>
      </w:rPr>
      <w:t>©</w:t>
    </w:r>
    <w:r>
      <w:rPr>
        <w:rFonts w:asciiTheme="minorHAnsi" w:hAnsiTheme="minorHAnsi" w:cstheme="minorHAnsi"/>
      </w:rPr>
      <w:t xml:space="preserve"> 2020</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429C91" w14:textId="77777777" w:rsidR="007F2023" w:rsidRDefault="007F2023">
      <w:r>
        <w:separator/>
      </w:r>
    </w:p>
  </w:footnote>
  <w:footnote w:type="continuationSeparator" w:id="0">
    <w:p w14:paraId="0BD3EB29" w14:textId="77777777" w:rsidR="007F2023" w:rsidRDefault="007F20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D223" w14:textId="77777777" w:rsidR="00125103" w:rsidRDefault="0012510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125103" w:rsidRDefault="0012510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4E9BB" w14:textId="77777777" w:rsidR="00125103" w:rsidRPr="00EA2E89" w:rsidRDefault="00125103">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52047CB7" w:rsidR="00125103" w:rsidRPr="00EA2E89" w:rsidRDefault="00125103"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226C74" w:rsidRPr="00226C74">
      <w:rPr>
        <w:rFonts w:asciiTheme="minorHAnsi" w:hAnsiTheme="minorHAnsi" w:cstheme="minorHAnsi"/>
        <w:b/>
        <w:bCs/>
        <w:noProof/>
        <w:color w:val="005A9E"/>
        <w:sz w:val="24"/>
        <w:szCs w:val="24"/>
      </w:rPr>
      <w:t>8</w:t>
    </w:r>
    <w:r w:rsidRPr="00EA2E89">
      <w:rPr>
        <w:rFonts w:asciiTheme="minorHAnsi" w:hAnsiTheme="minorHAnsi" w:cstheme="minorHAnsi"/>
        <w:b/>
        <w:bCs/>
        <w:noProof/>
        <w:color w:val="005A9E"/>
        <w:sz w:val="24"/>
        <w:szCs w:val="24"/>
      </w:rPr>
      <w:fldChar w:fldCharType="end"/>
    </w:r>
  </w:p>
  <w:p w14:paraId="1E03179F" w14:textId="66D0ADC1" w:rsidR="00125103" w:rsidRDefault="00125103">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Pr>
        <w:rFonts w:asciiTheme="minorHAnsi" w:hAnsiTheme="minorHAnsi" w:cstheme="minorHAnsi"/>
        <w:color w:val="005A9E"/>
        <w:sz w:val="24"/>
        <w:szCs w:val="24"/>
      </w:rPr>
      <w:t>Islands Monthly Report | October 2020</w:t>
    </w:r>
  </w:p>
  <w:p w14:paraId="510A60B1" w14:textId="77777777" w:rsidR="00125103" w:rsidRDefault="00125103">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34F65F5"/>
    <w:multiLevelType w:val="hybridMultilevel"/>
    <w:tmpl w:val="3626BB8A"/>
    <w:lvl w:ilvl="0" w:tplc="ECD082F0">
      <w:start w:val="1"/>
      <w:numFmt w:val="decimal"/>
      <w:lvlText w:val="(%1)"/>
      <w:lvlJc w:val="left"/>
      <w:pPr>
        <w:tabs>
          <w:tab w:val="num" w:pos="360"/>
        </w:tabs>
        <w:ind w:left="360" w:hanging="360"/>
      </w:pPr>
      <w:rPr>
        <w:rFonts w:hint="default"/>
      </w:rPr>
    </w:lvl>
    <w:lvl w:ilvl="1" w:tplc="A9DA95F6">
      <w:start w:val="1"/>
      <w:numFmt w:val="lowerLetter"/>
      <w:lvlText w:val="%2."/>
      <w:lvlJc w:val="left"/>
      <w:pPr>
        <w:tabs>
          <w:tab w:val="num" w:pos="1440"/>
        </w:tabs>
        <w:ind w:left="1440" w:hanging="360"/>
      </w:pPr>
    </w:lvl>
    <w:lvl w:ilvl="2" w:tplc="74F44F76">
      <w:start w:val="1"/>
      <w:numFmt w:val="lowerRoman"/>
      <w:lvlText w:val="%3."/>
      <w:lvlJc w:val="right"/>
      <w:pPr>
        <w:tabs>
          <w:tab w:val="num" w:pos="2160"/>
        </w:tabs>
        <w:ind w:left="2160" w:hanging="180"/>
      </w:pPr>
    </w:lvl>
    <w:lvl w:ilvl="3" w:tplc="F67482AE">
      <w:start w:val="1"/>
      <w:numFmt w:val="decimal"/>
      <w:lvlText w:val="%4."/>
      <w:lvlJc w:val="left"/>
      <w:pPr>
        <w:tabs>
          <w:tab w:val="num" w:pos="2880"/>
        </w:tabs>
        <w:ind w:left="2880" w:hanging="360"/>
      </w:pPr>
    </w:lvl>
    <w:lvl w:ilvl="4" w:tplc="E472974E">
      <w:start w:val="1"/>
      <w:numFmt w:val="lowerLetter"/>
      <w:lvlText w:val="%5."/>
      <w:lvlJc w:val="left"/>
      <w:pPr>
        <w:tabs>
          <w:tab w:val="num" w:pos="3600"/>
        </w:tabs>
        <w:ind w:left="3600" w:hanging="360"/>
      </w:pPr>
    </w:lvl>
    <w:lvl w:ilvl="5" w:tplc="173C9844">
      <w:start w:val="1"/>
      <w:numFmt w:val="lowerRoman"/>
      <w:lvlText w:val="%6."/>
      <w:lvlJc w:val="right"/>
      <w:pPr>
        <w:tabs>
          <w:tab w:val="num" w:pos="4320"/>
        </w:tabs>
        <w:ind w:left="4320" w:hanging="180"/>
      </w:pPr>
    </w:lvl>
    <w:lvl w:ilvl="6" w:tplc="13888986">
      <w:start w:val="1"/>
      <w:numFmt w:val="decimal"/>
      <w:lvlText w:val="%7."/>
      <w:lvlJc w:val="left"/>
      <w:pPr>
        <w:tabs>
          <w:tab w:val="num" w:pos="5040"/>
        </w:tabs>
        <w:ind w:left="5040" w:hanging="360"/>
      </w:pPr>
    </w:lvl>
    <w:lvl w:ilvl="7" w:tplc="5DF4BBEC">
      <w:start w:val="1"/>
      <w:numFmt w:val="lowerLetter"/>
      <w:lvlText w:val="%8."/>
      <w:lvlJc w:val="left"/>
      <w:pPr>
        <w:tabs>
          <w:tab w:val="num" w:pos="5760"/>
        </w:tabs>
        <w:ind w:left="5760" w:hanging="360"/>
      </w:pPr>
    </w:lvl>
    <w:lvl w:ilvl="8" w:tplc="C0F613AA">
      <w:start w:val="1"/>
      <w:numFmt w:val="lowerRoman"/>
      <w:lvlText w:val="%9."/>
      <w:lvlJc w:val="right"/>
      <w:pPr>
        <w:tabs>
          <w:tab w:val="num" w:pos="6480"/>
        </w:tabs>
        <w:ind w:left="6480" w:hanging="180"/>
      </w:pPr>
    </w:lvl>
  </w:abstractNum>
  <w:abstractNum w:abstractNumId="8"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9EE77A2"/>
    <w:multiLevelType w:val="hybridMultilevel"/>
    <w:tmpl w:val="6F9C1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184654"/>
    <w:multiLevelType w:val="hybridMultilevel"/>
    <w:tmpl w:val="6F2EA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6050A2"/>
    <w:multiLevelType w:val="hybridMultilevel"/>
    <w:tmpl w:val="48904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107E1"/>
    <w:multiLevelType w:val="hybridMultilevel"/>
    <w:tmpl w:val="DED2CE4A"/>
    <w:lvl w:ilvl="0" w:tplc="D84429FA">
      <w:start w:val="2"/>
      <w:numFmt w:val="decimal"/>
      <w:lvlText w:val="%1."/>
      <w:lvlJc w:val="left"/>
      <w:pPr>
        <w:tabs>
          <w:tab w:val="num" w:pos="360"/>
        </w:tabs>
        <w:ind w:left="360" w:hanging="360"/>
      </w:pPr>
      <w:rPr>
        <w:rFonts w:hint="default"/>
        <w:b/>
      </w:rPr>
    </w:lvl>
    <w:lvl w:ilvl="1" w:tplc="C4A6894A">
      <w:numFmt w:val="decimal"/>
      <w:lvlText w:val=""/>
      <w:lvlJc w:val="left"/>
    </w:lvl>
    <w:lvl w:ilvl="2" w:tplc="7686973C">
      <w:numFmt w:val="decimal"/>
      <w:lvlText w:val=""/>
      <w:lvlJc w:val="left"/>
    </w:lvl>
    <w:lvl w:ilvl="3" w:tplc="5F04A428">
      <w:numFmt w:val="decimal"/>
      <w:lvlText w:val=""/>
      <w:lvlJc w:val="left"/>
    </w:lvl>
    <w:lvl w:ilvl="4" w:tplc="2452C612">
      <w:numFmt w:val="decimal"/>
      <w:lvlText w:val=""/>
      <w:lvlJc w:val="left"/>
    </w:lvl>
    <w:lvl w:ilvl="5" w:tplc="461ACF8C">
      <w:numFmt w:val="decimal"/>
      <w:lvlText w:val=""/>
      <w:lvlJc w:val="left"/>
    </w:lvl>
    <w:lvl w:ilvl="6" w:tplc="C4D8200E">
      <w:numFmt w:val="decimal"/>
      <w:lvlText w:val=""/>
      <w:lvlJc w:val="left"/>
    </w:lvl>
    <w:lvl w:ilvl="7" w:tplc="084486A8">
      <w:numFmt w:val="decimal"/>
      <w:lvlText w:val=""/>
      <w:lvlJc w:val="left"/>
    </w:lvl>
    <w:lvl w:ilvl="8" w:tplc="7D688DFE">
      <w:numFmt w:val="decimal"/>
      <w:lvlText w:val=""/>
      <w:lvlJc w:val="left"/>
    </w:lvl>
  </w:abstractNum>
  <w:abstractNum w:abstractNumId="15"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CE37630"/>
    <w:multiLevelType w:val="hybridMultilevel"/>
    <w:tmpl w:val="E2AEC6F4"/>
    <w:lvl w:ilvl="0" w:tplc="488A67AE">
      <w:start w:val="4"/>
      <w:numFmt w:val="decimal"/>
      <w:lvlText w:val="%1."/>
      <w:lvlJc w:val="left"/>
      <w:pPr>
        <w:tabs>
          <w:tab w:val="num" w:pos="360"/>
        </w:tabs>
        <w:ind w:left="360" w:hanging="360"/>
      </w:pPr>
      <w:rPr>
        <w:rFonts w:hint="default"/>
        <w:b/>
      </w:rPr>
    </w:lvl>
    <w:lvl w:ilvl="1" w:tplc="D4E05034">
      <w:numFmt w:val="decimal"/>
      <w:lvlText w:val=""/>
      <w:lvlJc w:val="left"/>
    </w:lvl>
    <w:lvl w:ilvl="2" w:tplc="31E0AC8A">
      <w:numFmt w:val="decimal"/>
      <w:lvlText w:val=""/>
      <w:lvlJc w:val="left"/>
    </w:lvl>
    <w:lvl w:ilvl="3" w:tplc="A1FE1EE4">
      <w:numFmt w:val="decimal"/>
      <w:lvlText w:val=""/>
      <w:lvlJc w:val="left"/>
    </w:lvl>
    <w:lvl w:ilvl="4" w:tplc="9B6E6316">
      <w:numFmt w:val="decimal"/>
      <w:lvlText w:val=""/>
      <w:lvlJc w:val="left"/>
    </w:lvl>
    <w:lvl w:ilvl="5" w:tplc="C90EBDBA">
      <w:numFmt w:val="decimal"/>
      <w:lvlText w:val=""/>
      <w:lvlJc w:val="left"/>
    </w:lvl>
    <w:lvl w:ilvl="6" w:tplc="2C1CB538">
      <w:numFmt w:val="decimal"/>
      <w:lvlText w:val=""/>
      <w:lvlJc w:val="left"/>
    </w:lvl>
    <w:lvl w:ilvl="7" w:tplc="D250CBE6">
      <w:numFmt w:val="decimal"/>
      <w:lvlText w:val=""/>
      <w:lvlJc w:val="left"/>
    </w:lvl>
    <w:lvl w:ilvl="8" w:tplc="BEF66A72">
      <w:numFmt w:val="decimal"/>
      <w:lvlText w:val=""/>
      <w:lvlJc w:val="left"/>
    </w:lvl>
  </w:abstractNum>
  <w:num w:numId="1">
    <w:abstractNumId w:val="14"/>
  </w:num>
  <w:num w:numId="2">
    <w:abstractNumId w:val="17"/>
  </w:num>
  <w:num w:numId="3">
    <w:abstractNumId w:val="9"/>
  </w:num>
  <w:num w:numId="4">
    <w:abstractNumId w:val="5"/>
  </w:num>
  <w:num w:numId="5">
    <w:abstractNumId w:val="2"/>
  </w:num>
  <w:num w:numId="6">
    <w:abstractNumId w:val="16"/>
  </w:num>
  <w:num w:numId="7">
    <w:abstractNumId w:val="1"/>
  </w:num>
  <w:num w:numId="8">
    <w:abstractNumId w:val="8"/>
  </w:num>
  <w:num w:numId="9">
    <w:abstractNumId w:val="6"/>
  </w:num>
  <w:num w:numId="10">
    <w:abstractNumId w:val="15"/>
  </w:num>
  <w:num w:numId="11">
    <w:abstractNumId w:val="7"/>
  </w:num>
  <w:num w:numId="12">
    <w:abstractNumId w:val="0"/>
  </w:num>
  <w:num w:numId="13">
    <w:abstractNumId w:val="3"/>
  </w:num>
  <w:num w:numId="14">
    <w:abstractNumId w:val="4"/>
  </w:num>
  <w:num w:numId="15">
    <w:abstractNumId w:val="13"/>
  </w:num>
  <w:num w:numId="16">
    <w:abstractNumId w:val="3"/>
  </w:num>
  <w:num w:numId="17">
    <w:abstractNumId w:val="12"/>
  </w:num>
  <w:num w:numId="18">
    <w:abstractNumId w:val="11"/>
  </w:num>
  <w:num w:numId="1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ield User">
    <w15:presenceInfo w15:providerId="None" w15:userId="Field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12B9"/>
    <w:rsid w:val="0000304C"/>
    <w:rsid w:val="0000503B"/>
    <w:rsid w:val="00006173"/>
    <w:rsid w:val="00007275"/>
    <w:rsid w:val="000118A5"/>
    <w:rsid w:val="00011F3C"/>
    <w:rsid w:val="000134E0"/>
    <w:rsid w:val="00013C7E"/>
    <w:rsid w:val="000140BB"/>
    <w:rsid w:val="00015797"/>
    <w:rsid w:val="000161A2"/>
    <w:rsid w:val="00017D5D"/>
    <w:rsid w:val="00022881"/>
    <w:rsid w:val="00022C19"/>
    <w:rsid w:val="00024322"/>
    <w:rsid w:val="00024B36"/>
    <w:rsid w:val="0002524D"/>
    <w:rsid w:val="0002545F"/>
    <w:rsid w:val="00026E69"/>
    <w:rsid w:val="00030210"/>
    <w:rsid w:val="00030CE6"/>
    <w:rsid w:val="00034BF0"/>
    <w:rsid w:val="00037A4F"/>
    <w:rsid w:val="000409E9"/>
    <w:rsid w:val="00041655"/>
    <w:rsid w:val="0004337F"/>
    <w:rsid w:val="00043B1F"/>
    <w:rsid w:val="00045870"/>
    <w:rsid w:val="00046F10"/>
    <w:rsid w:val="000511E3"/>
    <w:rsid w:val="000514B8"/>
    <w:rsid w:val="0005378A"/>
    <w:rsid w:val="00053852"/>
    <w:rsid w:val="000541F9"/>
    <w:rsid w:val="00055AD3"/>
    <w:rsid w:val="00055F5F"/>
    <w:rsid w:val="000562AE"/>
    <w:rsid w:val="00061DDE"/>
    <w:rsid w:val="000623D2"/>
    <w:rsid w:val="000624BC"/>
    <w:rsid w:val="00064D07"/>
    <w:rsid w:val="00066BC1"/>
    <w:rsid w:val="00067CAC"/>
    <w:rsid w:val="0007012D"/>
    <w:rsid w:val="00070A67"/>
    <w:rsid w:val="0007250C"/>
    <w:rsid w:val="00073FC8"/>
    <w:rsid w:val="00074B87"/>
    <w:rsid w:val="00074E8D"/>
    <w:rsid w:val="00074EC7"/>
    <w:rsid w:val="00075F1C"/>
    <w:rsid w:val="00076F90"/>
    <w:rsid w:val="00077558"/>
    <w:rsid w:val="00077822"/>
    <w:rsid w:val="00077C46"/>
    <w:rsid w:val="000806A1"/>
    <w:rsid w:val="000809A5"/>
    <w:rsid w:val="00080CA5"/>
    <w:rsid w:val="0008417E"/>
    <w:rsid w:val="00084543"/>
    <w:rsid w:val="00084F2B"/>
    <w:rsid w:val="00085253"/>
    <w:rsid w:val="000853D7"/>
    <w:rsid w:val="00085994"/>
    <w:rsid w:val="00085F01"/>
    <w:rsid w:val="000873F9"/>
    <w:rsid w:val="00087DF5"/>
    <w:rsid w:val="000901AF"/>
    <w:rsid w:val="00094250"/>
    <w:rsid w:val="00094464"/>
    <w:rsid w:val="00095911"/>
    <w:rsid w:val="000977DA"/>
    <w:rsid w:val="000A08C6"/>
    <w:rsid w:val="000A29A9"/>
    <w:rsid w:val="000A40C0"/>
    <w:rsid w:val="000A43D7"/>
    <w:rsid w:val="000A5311"/>
    <w:rsid w:val="000A56DF"/>
    <w:rsid w:val="000A6367"/>
    <w:rsid w:val="000B1494"/>
    <w:rsid w:val="000B23A0"/>
    <w:rsid w:val="000B354F"/>
    <w:rsid w:val="000B3A4F"/>
    <w:rsid w:val="000B4144"/>
    <w:rsid w:val="000B441F"/>
    <w:rsid w:val="000B465C"/>
    <w:rsid w:val="000B6541"/>
    <w:rsid w:val="000B687F"/>
    <w:rsid w:val="000B6FCE"/>
    <w:rsid w:val="000B716D"/>
    <w:rsid w:val="000C116B"/>
    <w:rsid w:val="000C2F72"/>
    <w:rsid w:val="000C5180"/>
    <w:rsid w:val="000C6925"/>
    <w:rsid w:val="000C77E4"/>
    <w:rsid w:val="000D150F"/>
    <w:rsid w:val="000E043B"/>
    <w:rsid w:val="000E0823"/>
    <w:rsid w:val="000E0F9F"/>
    <w:rsid w:val="000E6C5F"/>
    <w:rsid w:val="000E764E"/>
    <w:rsid w:val="000F180F"/>
    <w:rsid w:val="000F18CF"/>
    <w:rsid w:val="000F26F8"/>
    <w:rsid w:val="000F36F3"/>
    <w:rsid w:val="000F3ACA"/>
    <w:rsid w:val="000F3EC9"/>
    <w:rsid w:val="000F44C3"/>
    <w:rsid w:val="000F4A45"/>
    <w:rsid w:val="000F4DBB"/>
    <w:rsid w:val="000F6114"/>
    <w:rsid w:val="000F7440"/>
    <w:rsid w:val="00100E26"/>
    <w:rsid w:val="0010106F"/>
    <w:rsid w:val="00101170"/>
    <w:rsid w:val="00101AF2"/>
    <w:rsid w:val="001035F1"/>
    <w:rsid w:val="00103FC4"/>
    <w:rsid w:val="0010599E"/>
    <w:rsid w:val="0011073D"/>
    <w:rsid w:val="00111B8C"/>
    <w:rsid w:val="0011234E"/>
    <w:rsid w:val="00112404"/>
    <w:rsid w:val="00112A0C"/>
    <w:rsid w:val="00113D54"/>
    <w:rsid w:val="00114B68"/>
    <w:rsid w:val="001151E8"/>
    <w:rsid w:val="00115514"/>
    <w:rsid w:val="00115E20"/>
    <w:rsid w:val="00115FA0"/>
    <w:rsid w:val="00116948"/>
    <w:rsid w:val="00116997"/>
    <w:rsid w:val="00117459"/>
    <w:rsid w:val="0011757D"/>
    <w:rsid w:val="001179DE"/>
    <w:rsid w:val="00117D0E"/>
    <w:rsid w:val="001207B0"/>
    <w:rsid w:val="00121625"/>
    <w:rsid w:val="00121AE6"/>
    <w:rsid w:val="00123621"/>
    <w:rsid w:val="00123644"/>
    <w:rsid w:val="00123929"/>
    <w:rsid w:val="0012410E"/>
    <w:rsid w:val="001241F4"/>
    <w:rsid w:val="00125103"/>
    <w:rsid w:val="001252FA"/>
    <w:rsid w:val="00125FAA"/>
    <w:rsid w:val="001260E1"/>
    <w:rsid w:val="00130377"/>
    <w:rsid w:val="00131A72"/>
    <w:rsid w:val="00132817"/>
    <w:rsid w:val="00132B07"/>
    <w:rsid w:val="001333BA"/>
    <w:rsid w:val="00135267"/>
    <w:rsid w:val="00135A8F"/>
    <w:rsid w:val="001378FF"/>
    <w:rsid w:val="0014200D"/>
    <w:rsid w:val="00142972"/>
    <w:rsid w:val="0014630D"/>
    <w:rsid w:val="001467F4"/>
    <w:rsid w:val="001472C7"/>
    <w:rsid w:val="0015125E"/>
    <w:rsid w:val="00151312"/>
    <w:rsid w:val="0015133E"/>
    <w:rsid w:val="00152075"/>
    <w:rsid w:val="0015245D"/>
    <w:rsid w:val="001525D1"/>
    <w:rsid w:val="0015392A"/>
    <w:rsid w:val="00153E24"/>
    <w:rsid w:val="00154DDB"/>
    <w:rsid w:val="0015570A"/>
    <w:rsid w:val="00155747"/>
    <w:rsid w:val="00155A42"/>
    <w:rsid w:val="00155B6A"/>
    <w:rsid w:val="00156108"/>
    <w:rsid w:val="00157AF7"/>
    <w:rsid w:val="00157C16"/>
    <w:rsid w:val="001603F9"/>
    <w:rsid w:val="00160BDC"/>
    <w:rsid w:val="00160C7C"/>
    <w:rsid w:val="00161107"/>
    <w:rsid w:val="00161247"/>
    <w:rsid w:val="001632E3"/>
    <w:rsid w:val="001663AF"/>
    <w:rsid w:val="00166A59"/>
    <w:rsid w:val="00166CD4"/>
    <w:rsid w:val="00166D52"/>
    <w:rsid w:val="0016789B"/>
    <w:rsid w:val="00167B1A"/>
    <w:rsid w:val="00170749"/>
    <w:rsid w:val="00171A92"/>
    <w:rsid w:val="00171D4B"/>
    <w:rsid w:val="00171FB1"/>
    <w:rsid w:val="00173279"/>
    <w:rsid w:val="00173FF6"/>
    <w:rsid w:val="00174AB1"/>
    <w:rsid w:val="00174BF0"/>
    <w:rsid w:val="001761C4"/>
    <w:rsid w:val="00177440"/>
    <w:rsid w:val="00180EC8"/>
    <w:rsid w:val="00180FA5"/>
    <w:rsid w:val="0018130E"/>
    <w:rsid w:val="001815D7"/>
    <w:rsid w:val="00181A1D"/>
    <w:rsid w:val="00182EDE"/>
    <w:rsid w:val="00185D6B"/>
    <w:rsid w:val="00190408"/>
    <w:rsid w:val="001907F7"/>
    <w:rsid w:val="001911D6"/>
    <w:rsid w:val="001920DC"/>
    <w:rsid w:val="0019214D"/>
    <w:rsid w:val="00193DB4"/>
    <w:rsid w:val="00194D25"/>
    <w:rsid w:val="00196108"/>
    <w:rsid w:val="001966AB"/>
    <w:rsid w:val="00196C59"/>
    <w:rsid w:val="001A0C10"/>
    <w:rsid w:val="001A1050"/>
    <w:rsid w:val="001A1E2A"/>
    <w:rsid w:val="001A486D"/>
    <w:rsid w:val="001A6405"/>
    <w:rsid w:val="001A7924"/>
    <w:rsid w:val="001B171C"/>
    <w:rsid w:val="001B2BCF"/>
    <w:rsid w:val="001B3770"/>
    <w:rsid w:val="001B3795"/>
    <w:rsid w:val="001B49D6"/>
    <w:rsid w:val="001B7C3D"/>
    <w:rsid w:val="001C3627"/>
    <w:rsid w:val="001C3C96"/>
    <w:rsid w:val="001C405D"/>
    <w:rsid w:val="001C513D"/>
    <w:rsid w:val="001C5F68"/>
    <w:rsid w:val="001C6FA3"/>
    <w:rsid w:val="001C7208"/>
    <w:rsid w:val="001C7647"/>
    <w:rsid w:val="001D01C3"/>
    <w:rsid w:val="001D1838"/>
    <w:rsid w:val="001D2149"/>
    <w:rsid w:val="001D277A"/>
    <w:rsid w:val="001D56ED"/>
    <w:rsid w:val="001D7349"/>
    <w:rsid w:val="001D751B"/>
    <w:rsid w:val="001E04C5"/>
    <w:rsid w:val="001E1367"/>
    <w:rsid w:val="001E1C0B"/>
    <w:rsid w:val="001E201C"/>
    <w:rsid w:val="001E2357"/>
    <w:rsid w:val="001E3D91"/>
    <w:rsid w:val="001E7C1F"/>
    <w:rsid w:val="001F1162"/>
    <w:rsid w:val="001F1D99"/>
    <w:rsid w:val="001F32AE"/>
    <w:rsid w:val="001F373E"/>
    <w:rsid w:val="001F399C"/>
    <w:rsid w:val="001F3D0A"/>
    <w:rsid w:val="001F3E52"/>
    <w:rsid w:val="001F4C29"/>
    <w:rsid w:val="001F5F0E"/>
    <w:rsid w:val="001F772C"/>
    <w:rsid w:val="001F7B39"/>
    <w:rsid w:val="00202675"/>
    <w:rsid w:val="00203262"/>
    <w:rsid w:val="00205E47"/>
    <w:rsid w:val="00211134"/>
    <w:rsid w:val="002118D8"/>
    <w:rsid w:val="00211C74"/>
    <w:rsid w:val="0021391C"/>
    <w:rsid w:val="00213F98"/>
    <w:rsid w:val="002147DA"/>
    <w:rsid w:val="002150DD"/>
    <w:rsid w:val="002179AF"/>
    <w:rsid w:val="00221B19"/>
    <w:rsid w:val="002242EE"/>
    <w:rsid w:val="00225F69"/>
    <w:rsid w:val="00226A16"/>
    <w:rsid w:val="00226C74"/>
    <w:rsid w:val="002304FA"/>
    <w:rsid w:val="00232313"/>
    <w:rsid w:val="0023296D"/>
    <w:rsid w:val="00232FEA"/>
    <w:rsid w:val="00234A72"/>
    <w:rsid w:val="00235792"/>
    <w:rsid w:val="00235A6C"/>
    <w:rsid w:val="00235CD7"/>
    <w:rsid w:val="00242380"/>
    <w:rsid w:val="002423C2"/>
    <w:rsid w:val="002448E6"/>
    <w:rsid w:val="00245230"/>
    <w:rsid w:val="00245AE8"/>
    <w:rsid w:val="00246F69"/>
    <w:rsid w:val="00247DC0"/>
    <w:rsid w:val="002500FA"/>
    <w:rsid w:val="00252431"/>
    <w:rsid w:val="00252F5C"/>
    <w:rsid w:val="00253F2B"/>
    <w:rsid w:val="00255CCE"/>
    <w:rsid w:val="00255DA9"/>
    <w:rsid w:val="00256A4F"/>
    <w:rsid w:val="0025746A"/>
    <w:rsid w:val="0025774D"/>
    <w:rsid w:val="00261395"/>
    <w:rsid w:val="00263EF9"/>
    <w:rsid w:val="002642F6"/>
    <w:rsid w:val="00264E45"/>
    <w:rsid w:val="002652A8"/>
    <w:rsid w:val="0026630C"/>
    <w:rsid w:val="00266C84"/>
    <w:rsid w:val="00267AAA"/>
    <w:rsid w:val="00271908"/>
    <w:rsid w:val="00272011"/>
    <w:rsid w:val="00274742"/>
    <w:rsid w:val="00275185"/>
    <w:rsid w:val="00275D61"/>
    <w:rsid w:val="002810D8"/>
    <w:rsid w:val="0028304E"/>
    <w:rsid w:val="00283C0F"/>
    <w:rsid w:val="00285CDA"/>
    <w:rsid w:val="002870B8"/>
    <w:rsid w:val="00287B38"/>
    <w:rsid w:val="00287CDD"/>
    <w:rsid w:val="00292E65"/>
    <w:rsid w:val="00293156"/>
    <w:rsid w:val="00295431"/>
    <w:rsid w:val="00296652"/>
    <w:rsid w:val="0029697B"/>
    <w:rsid w:val="00297D67"/>
    <w:rsid w:val="002A1EB1"/>
    <w:rsid w:val="002A2C7B"/>
    <w:rsid w:val="002A2D16"/>
    <w:rsid w:val="002A422A"/>
    <w:rsid w:val="002A42E2"/>
    <w:rsid w:val="002A4DAD"/>
    <w:rsid w:val="002A56A1"/>
    <w:rsid w:val="002A5913"/>
    <w:rsid w:val="002A7165"/>
    <w:rsid w:val="002A7F58"/>
    <w:rsid w:val="002B0354"/>
    <w:rsid w:val="002B2C35"/>
    <w:rsid w:val="002B2C7D"/>
    <w:rsid w:val="002B32A5"/>
    <w:rsid w:val="002B357C"/>
    <w:rsid w:val="002B50A4"/>
    <w:rsid w:val="002B5509"/>
    <w:rsid w:val="002B5B24"/>
    <w:rsid w:val="002B5EC7"/>
    <w:rsid w:val="002B6304"/>
    <w:rsid w:val="002B6EEE"/>
    <w:rsid w:val="002C0432"/>
    <w:rsid w:val="002C0995"/>
    <w:rsid w:val="002C4904"/>
    <w:rsid w:val="002C5416"/>
    <w:rsid w:val="002C5A7D"/>
    <w:rsid w:val="002C6D31"/>
    <w:rsid w:val="002D1606"/>
    <w:rsid w:val="002D17CE"/>
    <w:rsid w:val="002D1F3A"/>
    <w:rsid w:val="002D2E2E"/>
    <w:rsid w:val="002D2F7C"/>
    <w:rsid w:val="002D311D"/>
    <w:rsid w:val="002D4188"/>
    <w:rsid w:val="002D42BE"/>
    <w:rsid w:val="002D5039"/>
    <w:rsid w:val="002D6027"/>
    <w:rsid w:val="002D61A2"/>
    <w:rsid w:val="002D6EBB"/>
    <w:rsid w:val="002D7060"/>
    <w:rsid w:val="002D7933"/>
    <w:rsid w:val="002D7F12"/>
    <w:rsid w:val="002D7F94"/>
    <w:rsid w:val="002E0A1C"/>
    <w:rsid w:val="002E1621"/>
    <w:rsid w:val="002E2F1E"/>
    <w:rsid w:val="002E3485"/>
    <w:rsid w:val="002E494B"/>
    <w:rsid w:val="002E515F"/>
    <w:rsid w:val="002E5F08"/>
    <w:rsid w:val="002E7FC4"/>
    <w:rsid w:val="002F0C10"/>
    <w:rsid w:val="002F1207"/>
    <w:rsid w:val="002F3EB3"/>
    <w:rsid w:val="002F40E9"/>
    <w:rsid w:val="002F4580"/>
    <w:rsid w:val="002F601D"/>
    <w:rsid w:val="003005AA"/>
    <w:rsid w:val="003009A1"/>
    <w:rsid w:val="00300C01"/>
    <w:rsid w:val="003017D0"/>
    <w:rsid w:val="003020A4"/>
    <w:rsid w:val="00303E31"/>
    <w:rsid w:val="0030500F"/>
    <w:rsid w:val="00306934"/>
    <w:rsid w:val="00307A4F"/>
    <w:rsid w:val="003104B5"/>
    <w:rsid w:val="0031136A"/>
    <w:rsid w:val="00311EA5"/>
    <w:rsid w:val="00312B07"/>
    <w:rsid w:val="00313FE1"/>
    <w:rsid w:val="00314900"/>
    <w:rsid w:val="00314A99"/>
    <w:rsid w:val="00315527"/>
    <w:rsid w:val="00316A87"/>
    <w:rsid w:val="00316E2E"/>
    <w:rsid w:val="003176F1"/>
    <w:rsid w:val="00317D7E"/>
    <w:rsid w:val="0032191A"/>
    <w:rsid w:val="00321ABC"/>
    <w:rsid w:val="00322113"/>
    <w:rsid w:val="00322C9E"/>
    <w:rsid w:val="00322DF6"/>
    <w:rsid w:val="00325091"/>
    <w:rsid w:val="00325547"/>
    <w:rsid w:val="00326473"/>
    <w:rsid w:val="00330E14"/>
    <w:rsid w:val="00331A9B"/>
    <w:rsid w:val="003325B9"/>
    <w:rsid w:val="00332968"/>
    <w:rsid w:val="00334BB6"/>
    <w:rsid w:val="00334FEB"/>
    <w:rsid w:val="003353CA"/>
    <w:rsid w:val="0033542D"/>
    <w:rsid w:val="0034092E"/>
    <w:rsid w:val="00340A25"/>
    <w:rsid w:val="003421EC"/>
    <w:rsid w:val="00345C28"/>
    <w:rsid w:val="003508C5"/>
    <w:rsid w:val="00351AB1"/>
    <w:rsid w:val="00351DE0"/>
    <w:rsid w:val="00352834"/>
    <w:rsid w:val="0035299A"/>
    <w:rsid w:val="00353A03"/>
    <w:rsid w:val="00354ADE"/>
    <w:rsid w:val="00356170"/>
    <w:rsid w:val="003574FA"/>
    <w:rsid w:val="00360DB7"/>
    <w:rsid w:val="00361070"/>
    <w:rsid w:val="003611EC"/>
    <w:rsid w:val="00361459"/>
    <w:rsid w:val="00363E27"/>
    <w:rsid w:val="00364A8D"/>
    <w:rsid w:val="00364E82"/>
    <w:rsid w:val="0036523F"/>
    <w:rsid w:val="00365C72"/>
    <w:rsid w:val="00366421"/>
    <w:rsid w:val="00366D84"/>
    <w:rsid w:val="00367440"/>
    <w:rsid w:val="00372A87"/>
    <w:rsid w:val="00372F24"/>
    <w:rsid w:val="003745AB"/>
    <w:rsid w:val="00375B4D"/>
    <w:rsid w:val="00375E87"/>
    <w:rsid w:val="00376742"/>
    <w:rsid w:val="003801A6"/>
    <w:rsid w:val="00380D13"/>
    <w:rsid w:val="00380DB6"/>
    <w:rsid w:val="003816DC"/>
    <w:rsid w:val="00381DE7"/>
    <w:rsid w:val="0038236D"/>
    <w:rsid w:val="0038330D"/>
    <w:rsid w:val="00383827"/>
    <w:rsid w:val="00383ADA"/>
    <w:rsid w:val="003844AE"/>
    <w:rsid w:val="00384923"/>
    <w:rsid w:val="00384A46"/>
    <w:rsid w:val="003851BB"/>
    <w:rsid w:val="003855E6"/>
    <w:rsid w:val="0038600F"/>
    <w:rsid w:val="003869E6"/>
    <w:rsid w:val="00390D4D"/>
    <w:rsid w:val="00391645"/>
    <w:rsid w:val="00391690"/>
    <w:rsid w:val="00394406"/>
    <w:rsid w:val="00394FFE"/>
    <w:rsid w:val="003969C3"/>
    <w:rsid w:val="00397555"/>
    <w:rsid w:val="00397D51"/>
    <w:rsid w:val="003A020C"/>
    <w:rsid w:val="003A0226"/>
    <w:rsid w:val="003A05A8"/>
    <w:rsid w:val="003A1669"/>
    <w:rsid w:val="003A21A7"/>
    <w:rsid w:val="003A2255"/>
    <w:rsid w:val="003A2CBB"/>
    <w:rsid w:val="003A3391"/>
    <w:rsid w:val="003A34E5"/>
    <w:rsid w:val="003A6832"/>
    <w:rsid w:val="003B1A30"/>
    <w:rsid w:val="003B2617"/>
    <w:rsid w:val="003B38F6"/>
    <w:rsid w:val="003B4ADC"/>
    <w:rsid w:val="003B5C71"/>
    <w:rsid w:val="003B6963"/>
    <w:rsid w:val="003B6EF2"/>
    <w:rsid w:val="003B7022"/>
    <w:rsid w:val="003C3E81"/>
    <w:rsid w:val="003C5FD8"/>
    <w:rsid w:val="003C796E"/>
    <w:rsid w:val="003D01EC"/>
    <w:rsid w:val="003D0220"/>
    <w:rsid w:val="003D0FCC"/>
    <w:rsid w:val="003D260D"/>
    <w:rsid w:val="003D297F"/>
    <w:rsid w:val="003D2D69"/>
    <w:rsid w:val="003D33A6"/>
    <w:rsid w:val="003D3C57"/>
    <w:rsid w:val="003D5368"/>
    <w:rsid w:val="003D78D8"/>
    <w:rsid w:val="003D7C52"/>
    <w:rsid w:val="003E09F8"/>
    <w:rsid w:val="003E0E86"/>
    <w:rsid w:val="003E2663"/>
    <w:rsid w:val="003E26A9"/>
    <w:rsid w:val="003E35BE"/>
    <w:rsid w:val="003E377F"/>
    <w:rsid w:val="003E3ABC"/>
    <w:rsid w:val="003E3C55"/>
    <w:rsid w:val="003E4320"/>
    <w:rsid w:val="003E4F16"/>
    <w:rsid w:val="003E55C4"/>
    <w:rsid w:val="003E794E"/>
    <w:rsid w:val="003F0468"/>
    <w:rsid w:val="003F12FC"/>
    <w:rsid w:val="003F2A95"/>
    <w:rsid w:val="003F54BD"/>
    <w:rsid w:val="003F70D5"/>
    <w:rsid w:val="004010D8"/>
    <w:rsid w:val="00401995"/>
    <w:rsid w:val="00402CCD"/>
    <w:rsid w:val="00404E88"/>
    <w:rsid w:val="004055D6"/>
    <w:rsid w:val="00407FE3"/>
    <w:rsid w:val="0041046F"/>
    <w:rsid w:val="0041074E"/>
    <w:rsid w:val="00410B24"/>
    <w:rsid w:val="004115FE"/>
    <w:rsid w:val="00411D35"/>
    <w:rsid w:val="004125DB"/>
    <w:rsid w:val="00412A52"/>
    <w:rsid w:val="00413046"/>
    <w:rsid w:val="00414002"/>
    <w:rsid w:val="00414A49"/>
    <w:rsid w:val="004150C8"/>
    <w:rsid w:val="00415256"/>
    <w:rsid w:val="00415B2A"/>
    <w:rsid w:val="00415CB6"/>
    <w:rsid w:val="004163D6"/>
    <w:rsid w:val="00416E36"/>
    <w:rsid w:val="00422A58"/>
    <w:rsid w:val="00423FE7"/>
    <w:rsid w:val="00425915"/>
    <w:rsid w:val="004264F7"/>
    <w:rsid w:val="004267AD"/>
    <w:rsid w:val="004274A8"/>
    <w:rsid w:val="00431D45"/>
    <w:rsid w:val="00432291"/>
    <w:rsid w:val="00433631"/>
    <w:rsid w:val="00434040"/>
    <w:rsid w:val="00434ACE"/>
    <w:rsid w:val="00435DE1"/>
    <w:rsid w:val="00436C89"/>
    <w:rsid w:val="00437A17"/>
    <w:rsid w:val="00442B53"/>
    <w:rsid w:val="00442DFE"/>
    <w:rsid w:val="00443855"/>
    <w:rsid w:val="004448EB"/>
    <w:rsid w:val="004451E8"/>
    <w:rsid w:val="004457C8"/>
    <w:rsid w:val="004467FC"/>
    <w:rsid w:val="004468A5"/>
    <w:rsid w:val="00447390"/>
    <w:rsid w:val="00447C66"/>
    <w:rsid w:val="004503BE"/>
    <w:rsid w:val="00450B67"/>
    <w:rsid w:val="00452203"/>
    <w:rsid w:val="004536C3"/>
    <w:rsid w:val="00453A05"/>
    <w:rsid w:val="00454726"/>
    <w:rsid w:val="00454D96"/>
    <w:rsid w:val="00455A15"/>
    <w:rsid w:val="00455E3F"/>
    <w:rsid w:val="00456627"/>
    <w:rsid w:val="00457101"/>
    <w:rsid w:val="00457724"/>
    <w:rsid w:val="0046274E"/>
    <w:rsid w:val="00462BB6"/>
    <w:rsid w:val="004635C7"/>
    <w:rsid w:val="004637E2"/>
    <w:rsid w:val="00463B47"/>
    <w:rsid w:val="00463D38"/>
    <w:rsid w:val="00465484"/>
    <w:rsid w:val="004661A6"/>
    <w:rsid w:val="00466FC2"/>
    <w:rsid w:val="00467A12"/>
    <w:rsid w:val="00471A1D"/>
    <w:rsid w:val="00471B24"/>
    <w:rsid w:val="00471D3C"/>
    <w:rsid w:val="004732D0"/>
    <w:rsid w:val="0047337E"/>
    <w:rsid w:val="00473636"/>
    <w:rsid w:val="004741CA"/>
    <w:rsid w:val="004752B4"/>
    <w:rsid w:val="00475982"/>
    <w:rsid w:val="0048006C"/>
    <w:rsid w:val="004820FB"/>
    <w:rsid w:val="00482A67"/>
    <w:rsid w:val="00482CD3"/>
    <w:rsid w:val="0048300A"/>
    <w:rsid w:val="004868B9"/>
    <w:rsid w:val="00487824"/>
    <w:rsid w:val="00490119"/>
    <w:rsid w:val="0049055A"/>
    <w:rsid w:val="00490668"/>
    <w:rsid w:val="00492A04"/>
    <w:rsid w:val="00493309"/>
    <w:rsid w:val="00493D4B"/>
    <w:rsid w:val="004950FA"/>
    <w:rsid w:val="00495AAF"/>
    <w:rsid w:val="00496DA2"/>
    <w:rsid w:val="00497249"/>
    <w:rsid w:val="0049771B"/>
    <w:rsid w:val="004A051D"/>
    <w:rsid w:val="004A05AC"/>
    <w:rsid w:val="004A15F1"/>
    <w:rsid w:val="004A163B"/>
    <w:rsid w:val="004A2EC0"/>
    <w:rsid w:val="004A3C38"/>
    <w:rsid w:val="004A40A9"/>
    <w:rsid w:val="004A556D"/>
    <w:rsid w:val="004A579D"/>
    <w:rsid w:val="004A5FC3"/>
    <w:rsid w:val="004A7118"/>
    <w:rsid w:val="004A75AA"/>
    <w:rsid w:val="004A78E1"/>
    <w:rsid w:val="004A7B96"/>
    <w:rsid w:val="004B03B5"/>
    <w:rsid w:val="004B3AE7"/>
    <w:rsid w:val="004B3BA1"/>
    <w:rsid w:val="004B4558"/>
    <w:rsid w:val="004B5D4E"/>
    <w:rsid w:val="004B641F"/>
    <w:rsid w:val="004B74D2"/>
    <w:rsid w:val="004C0008"/>
    <w:rsid w:val="004C0E3B"/>
    <w:rsid w:val="004C11FC"/>
    <w:rsid w:val="004C2E28"/>
    <w:rsid w:val="004C4C79"/>
    <w:rsid w:val="004C4EFC"/>
    <w:rsid w:val="004C57D4"/>
    <w:rsid w:val="004C61DE"/>
    <w:rsid w:val="004C703C"/>
    <w:rsid w:val="004C72EA"/>
    <w:rsid w:val="004C7890"/>
    <w:rsid w:val="004D2B03"/>
    <w:rsid w:val="004D3832"/>
    <w:rsid w:val="004D4504"/>
    <w:rsid w:val="004D47F8"/>
    <w:rsid w:val="004D4D1E"/>
    <w:rsid w:val="004D636A"/>
    <w:rsid w:val="004D6CD6"/>
    <w:rsid w:val="004D7343"/>
    <w:rsid w:val="004D76F2"/>
    <w:rsid w:val="004E006F"/>
    <w:rsid w:val="004E095D"/>
    <w:rsid w:val="004E11B3"/>
    <w:rsid w:val="004E159F"/>
    <w:rsid w:val="004E24F4"/>
    <w:rsid w:val="004E29B7"/>
    <w:rsid w:val="004E319C"/>
    <w:rsid w:val="004E46BC"/>
    <w:rsid w:val="004E49FF"/>
    <w:rsid w:val="004E660C"/>
    <w:rsid w:val="004E668A"/>
    <w:rsid w:val="004E6B6D"/>
    <w:rsid w:val="004E7FD3"/>
    <w:rsid w:val="004F0ACC"/>
    <w:rsid w:val="004F1967"/>
    <w:rsid w:val="004F1BAD"/>
    <w:rsid w:val="004F280F"/>
    <w:rsid w:val="004F470B"/>
    <w:rsid w:val="004F5484"/>
    <w:rsid w:val="004F66B5"/>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A58"/>
    <w:rsid w:val="00511738"/>
    <w:rsid w:val="00512904"/>
    <w:rsid w:val="00512B66"/>
    <w:rsid w:val="00513A03"/>
    <w:rsid w:val="005146E7"/>
    <w:rsid w:val="00514FCF"/>
    <w:rsid w:val="005153DB"/>
    <w:rsid w:val="0051723A"/>
    <w:rsid w:val="00517845"/>
    <w:rsid w:val="00520E18"/>
    <w:rsid w:val="00521677"/>
    <w:rsid w:val="00521D69"/>
    <w:rsid w:val="005227A4"/>
    <w:rsid w:val="005243AE"/>
    <w:rsid w:val="00526E0F"/>
    <w:rsid w:val="00531308"/>
    <w:rsid w:val="0053310F"/>
    <w:rsid w:val="00533B11"/>
    <w:rsid w:val="00535B6B"/>
    <w:rsid w:val="00537124"/>
    <w:rsid w:val="00537490"/>
    <w:rsid w:val="00540874"/>
    <w:rsid w:val="00540D54"/>
    <w:rsid w:val="00541ACD"/>
    <w:rsid w:val="00542DB4"/>
    <w:rsid w:val="00542EFB"/>
    <w:rsid w:val="005430B4"/>
    <w:rsid w:val="0054316C"/>
    <w:rsid w:val="005439C7"/>
    <w:rsid w:val="00544191"/>
    <w:rsid w:val="00544271"/>
    <w:rsid w:val="005456AB"/>
    <w:rsid w:val="00545B8B"/>
    <w:rsid w:val="00546767"/>
    <w:rsid w:val="005473AD"/>
    <w:rsid w:val="00550D8A"/>
    <w:rsid w:val="005603F7"/>
    <w:rsid w:val="0056124E"/>
    <w:rsid w:val="005614A5"/>
    <w:rsid w:val="00561C86"/>
    <w:rsid w:val="00562CB6"/>
    <w:rsid w:val="005630A8"/>
    <w:rsid w:val="00563738"/>
    <w:rsid w:val="0056756B"/>
    <w:rsid w:val="00567858"/>
    <w:rsid w:val="005678D0"/>
    <w:rsid w:val="00572EA9"/>
    <w:rsid w:val="00575478"/>
    <w:rsid w:val="00575D07"/>
    <w:rsid w:val="005801A5"/>
    <w:rsid w:val="00583533"/>
    <w:rsid w:val="005836DC"/>
    <w:rsid w:val="005843F2"/>
    <w:rsid w:val="00584E5D"/>
    <w:rsid w:val="00585A73"/>
    <w:rsid w:val="00586D21"/>
    <w:rsid w:val="0059131B"/>
    <w:rsid w:val="00591B02"/>
    <w:rsid w:val="0059208E"/>
    <w:rsid w:val="00592503"/>
    <w:rsid w:val="00594A06"/>
    <w:rsid w:val="00595E0B"/>
    <w:rsid w:val="00596651"/>
    <w:rsid w:val="00596671"/>
    <w:rsid w:val="00597196"/>
    <w:rsid w:val="00597685"/>
    <w:rsid w:val="005A085D"/>
    <w:rsid w:val="005A181E"/>
    <w:rsid w:val="005A20E3"/>
    <w:rsid w:val="005A2DEC"/>
    <w:rsid w:val="005A2E0C"/>
    <w:rsid w:val="005A32E1"/>
    <w:rsid w:val="005A3579"/>
    <w:rsid w:val="005A7E37"/>
    <w:rsid w:val="005B25BC"/>
    <w:rsid w:val="005B2EC3"/>
    <w:rsid w:val="005B3DC6"/>
    <w:rsid w:val="005B45BD"/>
    <w:rsid w:val="005B5630"/>
    <w:rsid w:val="005B64B1"/>
    <w:rsid w:val="005B66FF"/>
    <w:rsid w:val="005B71C9"/>
    <w:rsid w:val="005B7FB9"/>
    <w:rsid w:val="005C0341"/>
    <w:rsid w:val="005C2380"/>
    <w:rsid w:val="005C3610"/>
    <w:rsid w:val="005C414B"/>
    <w:rsid w:val="005C4AC7"/>
    <w:rsid w:val="005C503A"/>
    <w:rsid w:val="005C7C07"/>
    <w:rsid w:val="005D0A04"/>
    <w:rsid w:val="005D0DE7"/>
    <w:rsid w:val="005D2A27"/>
    <w:rsid w:val="005D45CB"/>
    <w:rsid w:val="005D5DD2"/>
    <w:rsid w:val="005D6B41"/>
    <w:rsid w:val="005D7B75"/>
    <w:rsid w:val="005E00ED"/>
    <w:rsid w:val="005E1E9C"/>
    <w:rsid w:val="005E2666"/>
    <w:rsid w:val="005E3A23"/>
    <w:rsid w:val="005E3AA9"/>
    <w:rsid w:val="005E4211"/>
    <w:rsid w:val="005E5018"/>
    <w:rsid w:val="005E5498"/>
    <w:rsid w:val="005E6539"/>
    <w:rsid w:val="005F3EFA"/>
    <w:rsid w:val="005F4223"/>
    <w:rsid w:val="005F51A0"/>
    <w:rsid w:val="005F6392"/>
    <w:rsid w:val="005F711B"/>
    <w:rsid w:val="006015A3"/>
    <w:rsid w:val="00602313"/>
    <w:rsid w:val="00602646"/>
    <w:rsid w:val="00604CC7"/>
    <w:rsid w:val="00605C90"/>
    <w:rsid w:val="00606C85"/>
    <w:rsid w:val="0060772C"/>
    <w:rsid w:val="00610AA3"/>
    <w:rsid w:val="00611DFF"/>
    <w:rsid w:val="006133B4"/>
    <w:rsid w:val="00614A99"/>
    <w:rsid w:val="0061508D"/>
    <w:rsid w:val="0061534D"/>
    <w:rsid w:val="006154F3"/>
    <w:rsid w:val="00615754"/>
    <w:rsid w:val="006163C6"/>
    <w:rsid w:val="00620866"/>
    <w:rsid w:val="00620E77"/>
    <w:rsid w:val="006227E3"/>
    <w:rsid w:val="00622963"/>
    <w:rsid w:val="00622F05"/>
    <w:rsid w:val="00623471"/>
    <w:rsid w:val="0062356C"/>
    <w:rsid w:val="0062545B"/>
    <w:rsid w:val="00626A69"/>
    <w:rsid w:val="00626D6D"/>
    <w:rsid w:val="00627AF5"/>
    <w:rsid w:val="006300AA"/>
    <w:rsid w:val="006305EB"/>
    <w:rsid w:val="0063099A"/>
    <w:rsid w:val="00631162"/>
    <w:rsid w:val="0063249D"/>
    <w:rsid w:val="0063579C"/>
    <w:rsid w:val="00636AFF"/>
    <w:rsid w:val="00636F58"/>
    <w:rsid w:val="0064110E"/>
    <w:rsid w:val="00641A2E"/>
    <w:rsid w:val="0064283E"/>
    <w:rsid w:val="00642D41"/>
    <w:rsid w:val="00642F76"/>
    <w:rsid w:val="00646F87"/>
    <w:rsid w:val="006474F7"/>
    <w:rsid w:val="00647C5E"/>
    <w:rsid w:val="0065072B"/>
    <w:rsid w:val="00651BA5"/>
    <w:rsid w:val="00652E43"/>
    <w:rsid w:val="00653791"/>
    <w:rsid w:val="006545AC"/>
    <w:rsid w:val="0065486E"/>
    <w:rsid w:val="00655806"/>
    <w:rsid w:val="0066090D"/>
    <w:rsid w:val="006614B3"/>
    <w:rsid w:val="00661776"/>
    <w:rsid w:val="00661D9D"/>
    <w:rsid w:val="00664494"/>
    <w:rsid w:val="00664691"/>
    <w:rsid w:val="006648A1"/>
    <w:rsid w:val="00664EE5"/>
    <w:rsid w:val="006653E2"/>
    <w:rsid w:val="00665530"/>
    <w:rsid w:val="006673A0"/>
    <w:rsid w:val="006676B0"/>
    <w:rsid w:val="00670816"/>
    <w:rsid w:val="00670F65"/>
    <w:rsid w:val="00671887"/>
    <w:rsid w:val="00672F14"/>
    <w:rsid w:val="006765D5"/>
    <w:rsid w:val="00676997"/>
    <w:rsid w:val="00676CA4"/>
    <w:rsid w:val="006770F8"/>
    <w:rsid w:val="00677946"/>
    <w:rsid w:val="00680759"/>
    <w:rsid w:val="00681450"/>
    <w:rsid w:val="00682838"/>
    <w:rsid w:val="00683644"/>
    <w:rsid w:val="006846D5"/>
    <w:rsid w:val="006853C8"/>
    <w:rsid w:val="00686500"/>
    <w:rsid w:val="00687739"/>
    <w:rsid w:val="00690121"/>
    <w:rsid w:val="006905E3"/>
    <w:rsid w:val="00691DB2"/>
    <w:rsid w:val="00692552"/>
    <w:rsid w:val="006942D4"/>
    <w:rsid w:val="006943E6"/>
    <w:rsid w:val="006948B5"/>
    <w:rsid w:val="006977EC"/>
    <w:rsid w:val="006A0BBF"/>
    <w:rsid w:val="006A11A4"/>
    <w:rsid w:val="006A25F7"/>
    <w:rsid w:val="006A3641"/>
    <w:rsid w:val="006A38C8"/>
    <w:rsid w:val="006A3BAB"/>
    <w:rsid w:val="006A44E3"/>
    <w:rsid w:val="006A45F1"/>
    <w:rsid w:val="006A5F1F"/>
    <w:rsid w:val="006A73AF"/>
    <w:rsid w:val="006A7835"/>
    <w:rsid w:val="006B0738"/>
    <w:rsid w:val="006B0B07"/>
    <w:rsid w:val="006B134E"/>
    <w:rsid w:val="006B1B44"/>
    <w:rsid w:val="006B1CBD"/>
    <w:rsid w:val="006B219D"/>
    <w:rsid w:val="006B28AF"/>
    <w:rsid w:val="006B36E5"/>
    <w:rsid w:val="006B3F12"/>
    <w:rsid w:val="006B4174"/>
    <w:rsid w:val="006B4C0C"/>
    <w:rsid w:val="006B6133"/>
    <w:rsid w:val="006B7087"/>
    <w:rsid w:val="006C1817"/>
    <w:rsid w:val="006C36CC"/>
    <w:rsid w:val="006C3AD1"/>
    <w:rsid w:val="006C56EF"/>
    <w:rsid w:val="006C66B8"/>
    <w:rsid w:val="006C7776"/>
    <w:rsid w:val="006D117D"/>
    <w:rsid w:val="006D434D"/>
    <w:rsid w:val="006D550E"/>
    <w:rsid w:val="006D55E6"/>
    <w:rsid w:val="006D7F01"/>
    <w:rsid w:val="006E0C95"/>
    <w:rsid w:val="006E241A"/>
    <w:rsid w:val="006E2DA0"/>
    <w:rsid w:val="006F100D"/>
    <w:rsid w:val="006F2166"/>
    <w:rsid w:val="006F28CE"/>
    <w:rsid w:val="006F2B1B"/>
    <w:rsid w:val="006F41ED"/>
    <w:rsid w:val="006F5B54"/>
    <w:rsid w:val="006F69A0"/>
    <w:rsid w:val="006F6DD6"/>
    <w:rsid w:val="0070064B"/>
    <w:rsid w:val="007006AC"/>
    <w:rsid w:val="007010F6"/>
    <w:rsid w:val="00701199"/>
    <w:rsid w:val="00701304"/>
    <w:rsid w:val="00701331"/>
    <w:rsid w:val="0070217E"/>
    <w:rsid w:val="00703B82"/>
    <w:rsid w:val="00703B8B"/>
    <w:rsid w:val="00704227"/>
    <w:rsid w:val="0070574F"/>
    <w:rsid w:val="00706023"/>
    <w:rsid w:val="007063D5"/>
    <w:rsid w:val="00707084"/>
    <w:rsid w:val="007073DB"/>
    <w:rsid w:val="007074A2"/>
    <w:rsid w:val="00710BC3"/>
    <w:rsid w:val="00711007"/>
    <w:rsid w:val="00711BF5"/>
    <w:rsid w:val="00712E31"/>
    <w:rsid w:val="007135FD"/>
    <w:rsid w:val="0071454B"/>
    <w:rsid w:val="00714581"/>
    <w:rsid w:val="00715263"/>
    <w:rsid w:val="007169A0"/>
    <w:rsid w:val="00716C42"/>
    <w:rsid w:val="00716DC9"/>
    <w:rsid w:val="0071768D"/>
    <w:rsid w:val="007202B9"/>
    <w:rsid w:val="0072031E"/>
    <w:rsid w:val="00722D52"/>
    <w:rsid w:val="00724BF1"/>
    <w:rsid w:val="0072646E"/>
    <w:rsid w:val="00726729"/>
    <w:rsid w:val="007275A8"/>
    <w:rsid w:val="00730204"/>
    <w:rsid w:val="00730DD0"/>
    <w:rsid w:val="00731CF3"/>
    <w:rsid w:val="007325C7"/>
    <w:rsid w:val="00732901"/>
    <w:rsid w:val="00733D17"/>
    <w:rsid w:val="00734138"/>
    <w:rsid w:val="007352A5"/>
    <w:rsid w:val="007369AF"/>
    <w:rsid w:val="00736A1A"/>
    <w:rsid w:val="00740140"/>
    <w:rsid w:val="0074075B"/>
    <w:rsid w:val="00740A27"/>
    <w:rsid w:val="00740D70"/>
    <w:rsid w:val="007415B4"/>
    <w:rsid w:val="007430A5"/>
    <w:rsid w:val="00743248"/>
    <w:rsid w:val="0074367D"/>
    <w:rsid w:val="00743974"/>
    <w:rsid w:val="00745551"/>
    <w:rsid w:val="007455D9"/>
    <w:rsid w:val="00746BD0"/>
    <w:rsid w:val="00747CE6"/>
    <w:rsid w:val="00752593"/>
    <w:rsid w:val="00754CFA"/>
    <w:rsid w:val="00754F96"/>
    <w:rsid w:val="007579D3"/>
    <w:rsid w:val="00762C4C"/>
    <w:rsid w:val="007652C8"/>
    <w:rsid w:val="007660E4"/>
    <w:rsid w:val="007663CB"/>
    <w:rsid w:val="007700FB"/>
    <w:rsid w:val="00770EBD"/>
    <w:rsid w:val="0077101A"/>
    <w:rsid w:val="00772912"/>
    <w:rsid w:val="00772D96"/>
    <w:rsid w:val="00774120"/>
    <w:rsid w:val="007748BD"/>
    <w:rsid w:val="00777247"/>
    <w:rsid w:val="007773D3"/>
    <w:rsid w:val="00777E82"/>
    <w:rsid w:val="00781C78"/>
    <w:rsid w:val="0078210B"/>
    <w:rsid w:val="007831C2"/>
    <w:rsid w:val="0078464A"/>
    <w:rsid w:val="00785012"/>
    <w:rsid w:val="00785437"/>
    <w:rsid w:val="0078545E"/>
    <w:rsid w:val="0078576A"/>
    <w:rsid w:val="00786B67"/>
    <w:rsid w:val="0079060C"/>
    <w:rsid w:val="00792731"/>
    <w:rsid w:val="00792D44"/>
    <w:rsid w:val="0079304C"/>
    <w:rsid w:val="00793606"/>
    <w:rsid w:val="00797F46"/>
    <w:rsid w:val="007A248F"/>
    <w:rsid w:val="007A3FB6"/>
    <w:rsid w:val="007A4DD8"/>
    <w:rsid w:val="007A4F6A"/>
    <w:rsid w:val="007A6EAA"/>
    <w:rsid w:val="007A73E0"/>
    <w:rsid w:val="007A790D"/>
    <w:rsid w:val="007A7C5F"/>
    <w:rsid w:val="007B00E8"/>
    <w:rsid w:val="007B0D05"/>
    <w:rsid w:val="007B0F09"/>
    <w:rsid w:val="007B20DA"/>
    <w:rsid w:val="007B2EB3"/>
    <w:rsid w:val="007B40F8"/>
    <w:rsid w:val="007B4A75"/>
    <w:rsid w:val="007B5EB3"/>
    <w:rsid w:val="007B6034"/>
    <w:rsid w:val="007B6325"/>
    <w:rsid w:val="007B6E2F"/>
    <w:rsid w:val="007C0FE3"/>
    <w:rsid w:val="007C1545"/>
    <w:rsid w:val="007C16E5"/>
    <w:rsid w:val="007C26C9"/>
    <w:rsid w:val="007C3917"/>
    <w:rsid w:val="007C3B98"/>
    <w:rsid w:val="007C535C"/>
    <w:rsid w:val="007C549B"/>
    <w:rsid w:val="007C6C45"/>
    <w:rsid w:val="007C6E9E"/>
    <w:rsid w:val="007C7EBC"/>
    <w:rsid w:val="007D2F53"/>
    <w:rsid w:val="007D2FD9"/>
    <w:rsid w:val="007D4033"/>
    <w:rsid w:val="007D61B8"/>
    <w:rsid w:val="007D6E20"/>
    <w:rsid w:val="007D776A"/>
    <w:rsid w:val="007E21FB"/>
    <w:rsid w:val="007E2A13"/>
    <w:rsid w:val="007E4B0A"/>
    <w:rsid w:val="007E698B"/>
    <w:rsid w:val="007E6D8D"/>
    <w:rsid w:val="007E7E73"/>
    <w:rsid w:val="007F0C72"/>
    <w:rsid w:val="007F17ED"/>
    <w:rsid w:val="007F2023"/>
    <w:rsid w:val="007F2318"/>
    <w:rsid w:val="007F3B6D"/>
    <w:rsid w:val="007F4707"/>
    <w:rsid w:val="007F5E56"/>
    <w:rsid w:val="007F7865"/>
    <w:rsid w:val="00801302"/>
    <w:rsid w:val="008017D4"/>
    <w:rsid w:val="00803130"/>
    <w:rsid w:val="00806B0C"/>
    <w:rsid w:val="008079AF"/>
    <w:rsid w:val="00807E08"/>
    <w:rsid w:val="00810BE6"/>
    <w:rsid w:val="0081176B"/>
    <w:rsid w:val="0081290C"/>
    <w:rsid w:val="008136CD"/>
    <w:rsid w:val="00813F20"/>
    <w:rsid w:val="008141E1"/>
    <w:rsid w:val="0081470A"/>
    <w:rsid w:val="00814A4A"/>
    <w:rsid w:val="00816C3C"/>
    <w:rsid w:val="00820ED4"/>
    <w:rsid w:val="00821503"/>
    <w:rsid w:val="00821A3D"/>
    <w:rsid w:val="00821BAC"/>
    <w:rsid w:val="00822D20"/>
    <w:rsid w:val="008252E5"/>
    <w:rsid w:val="008258B1"/>
    <w:rsid w:val="00826494"/>
    <w:rsid w:val="00827331"/>
    <w:rsid w:val="00832F6E"/>
    <w:rsid w:val="00832FD4"/>
    <w:rsid w:val="00837006"/>
    <w:rsid w:val="008431D2"/>
    <w:rsid w:val="008433D0"/>
    <w:rsid w:val="00843FAF"/>
    <w:rsid w:val="008446D6"/>
    <w:rsid w:val="008448FF"/>
    <w:rsid w:val="008458B9"/>
    <w:rsid w:val="00845F34"/>
    <w:rsid w:val="0084714F"/>
    <w:rsid w:val="008506A2"/>
    <w:rsid w:val="00851378"/>
    <w:rsid w:val="00851A92"/>
    <w:rsid w:val="00853217"/>
    <w:rsid w:val="00854C68"/>
    <w:rsid w:val="00855877"/>
    <w:rsid w:val="00855F12"/>
    <w:rsid w:val="00860026"/>
    <w:rsid w:val="00861A45"/>
    <w:rsid w:val="00861E61"/>
    <w:rsid w:val="00863A90"/>
    <w:rsid w:val="00864E00"/>
    <w:rsid w:val="00866F7D"/>
    <w:rsid w:val="00870BCC"/>
    <w:rsid w:val="00872800"/>
    <w:rsid w:val="00872CD6"/>
    <w:rsid w:val="00874617"/>
    <w:rsid w:val="00874A06"/>
    <w:rsid w:val="00875C1D"/>
    <w:rsid w:val="00876B6D"/>
    <w:rsid w:val="008778BC"/>
    <w:rsid w:val="008822A1"/>
    <w:rsid w:val="008826C4"/>
    <w:rsid w:val="00883313"/>
    <w:rsid w:val="008839AB"/>
    <w:rsid w:val="00890059"/>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114"/>
    <w:rsid w:val="008A5B23"/>
    <w:rsid w:val="008B0A9E"/>
    <w:rsid w:val="008B2157"/>
    <w:rsid w:val="008B2CAA"/>
    <w:rsid w:val="008B3F19"/>
    <w:rsid w:val="008B429D"/>
    <w:rsid w:val="008B50A9"/>
    <w:rsid w:val="008B54F0"/>
    <w:rsid w:val="008B64CA"/>
    <w:rsid w:val="008C0797"/>
    <w:rsid w:val="008C0CFC"/>
    <w:rsid w:val="008C334E"/>
    <w:rsid w:val="008C4C6B"/>
    <w:rsid w:val="008C4D9C"/>
    <w:rsid w:val="008D09CA"/>
    <w:rsid w:val="008D1059"/>
    <w:rsid w:val="008D2D47"/>
    <w:rsid w:val="008D3178"/>
    <w:rsid w:val="008D32EC"/>
    <w:rsid w:val="008D3D83"/>
    <w:rsid w:val="008D411B"/>
    <w:rsid w:val="008D5257"/>
    <w:rsid w:val="008D5CB6"/>
    <w:rsid w:val="008D6522"/>
    <w:rsid w:val="008D7E01"/>
    <w:rsid w:val="008E08CD"/>
    <w:rsid w:val="008E0F43"/>
    <w:rsid w:val="008E186D"/>
    <w:rsid w:val="008E4104"/>
    <w:rsid w:val="008E4223"/>
    <w:rsid w:val="008E42DD"/>
    <w:rsid w:val="008E4897"/>
    <w:rsid w:val="008E53C7"/>
    <w:rsid w:val="008E5C48"/>
    <w:rsid w:val="008E66FC"/>
    <w:rsid w:val="008E6D9A"/>
    <w:rsid w:val="008F0C96"/>
    <w:rsid w:val="008F208F"/>
    <w:rsid w:val="008F35EF"/>
    <w:rsid w:val="008F565A"/>
    <w:rsid w:val="008F6377"/>
    <w:rsid w:val="008F6CF2"/>
    <w:rsid w:val="008F6E00"/>
    <w:rsid w:val="008F7500"/>
    <w:rsid w:val="00900559"/>
    <w:rsid w:val="00903C71"/>
    <w:rsid w:val="00907763"/>
    <w:rsid w:val="00907D7A"/>
    <w:rsid w:val="00910E0C"/>
    <w:rsid w:val="00911F2C"/>
    <w:rsid w:val="0091216C"/>
    <w:rsid w:val="00912BE0"/>
    <w:rsid w:val="0091757B"/>
    <w:rsid w:val="00917D30"/>
    <w:rsid w:val="00917FB0"/>
    <w:rsid w:val="0092140C"/>
    <w:rsid w:val="00921921"/>
    <w:rsid w:val="00925D93"/>
    <w:rsid w:val="00927D27"/>
    <w:rsid w:val="00930084"/>
    <w:rsid w:val="009306CA"/>
    <w:rsid w:val="0093388E"/>
    <w:rsid w:val="00933955"/>
    <w:rsid w:val="0093451A"/>
    <w:rsid w:val="00934B68"/>
    <w:rsid w:val="00934D44"/>
    <w:rsid w:val="00935231"/>
    <w:rsid w:val="00935544"/>
    <w:rsid w:val="00935562"/>
    <w:rsid w:val="00935BD3"/>
    <w:rsid w:val="00935DFE"/>
    <w:rsid w:val="0093693A"/>
    <w:rsid w:val="00936C66"/>
    <w:rsid w:val="00937645"/>
    <w:rsid w:val="009379E5"/>
    <w:rsid w:val="00941056"/>
    <w:rsid w:val="0094201D"/>
    <w:rsid w:val="0094250D"/>
    <w:rsid w:val="00943F8C"/>
    <w:rsid w:val="0094479A"/>
    <w:rsid w:val="00944E5E"/>
    <w:rsid w:val="0094583E"/>
    <w:rsid w:val="00945F10"/>
    <w:rsid w:val="00946434"/>
    <w:rsid w:val="00946470"/>
    <w:rsid w:val="00947B51"/>
    <w:rsid w:val="00947D0C"/>
    <w:rsid w:val="009508E5"/>
    <w:rsid w:val="00951EED"/>
    <w:rsid w:val="00952E9F"/>
    <w:rsid w:val="00954DED"/>
    <w:rsid w:val="00955D55"/>
    <w:rsid w:val="00956BD6"/>
    <w:rsid w:val="009579BF"/>
    <w:rsid w:val="009601D1"/>
    <w:rsid w:val="00960761"/>
    <w:rsid w:val="009607F4"/>
    <w:rsid w:val="00960990"/>
    <w:rsid w:val="00960A6F"/>
    <w:rsid w:val="00961CB5"/>
    <w:rsid w:val="00962529"/>
    <w:rsid w:val="00962B13"/>
    <w:rsid w:val="00962D66"/>
    <w:rsid w:val="00964F88"/>
    <w:rsid w:val="00965F7B"/>
    <w:rsid w:val="00966D61"/>
    <w:rsid w:val="0096768F"/>
    <w:rsid w:val="0097065B"/>
    <w:rsid w:val="00970EC0"/>
    <w:rsid w:val="00971B8E"/>
    <w:rsid w:val="00971CFF"/>
    <w:rsid w:val="00972C24"/>
    <w:rsid w:val="00972F1E"/>
    <w:rsid w:val="00973D46"/>
    <w:rsid w:val="0097467A"/>
    <w:rsid w:val="00974B6E"/>
    <w:rsid w:val="00976797"/>
    <w:rsid w:val="0098145E"/>
    <w:rsid w:val="009820FE"/>
    <w:rsid w:val="00982C64"/>
    <w:rsid w:val="00983432"/>
    <w:rsid w:val="00983B5F"/>
    <w:rsid w:val="00983E9D"/>
    <w:rsid w:val="009876A5"/>
    <w:rsid w:val="0098791D"/>
    <w:rsid w:val="009910F1"/>
    <w:rsid w:val="009911C5"/>
    <w:rsid w:val="00991486"/>
    <w:rsid w:val="00991F17"/>
    <w:rsid w:val="009920AE"/>
    <w:rsid w:val="009925F4"/>
    <w:rsid w:val="00992F89"/>
    <w:rsid w:val="009930BC"/>
    <w:rsid w:val="0099355B"/>
    <w:rsid w:val="00993818"/>
    <w:rsid w:val="00993D97"/>
    <w:rsid w:val="009944AF"/>
    <w:rsid w:val="009951D5"/>
    <w:rsid w:val="00997A8C"/>
    <w:rsid w:val="00997F51"/>
    <w:rsid w:val="009A05FB"/>
    <w:rsid w:val="009A1435"/>
    <w:rsid w:val="009A1651"/>
    <w:rsid w:val="009A183B"/>
    <w:rsid w:val="009A1D19"/>
    <w:rsid w:val="009A24E4"/>
    <w:rsid w:val="009A32AA"/>
    <w:rsid w:val="009A3B95"/>
    <w:rsid w:val="009A425D"/>
    <w:rsid w:val="009A56ED"/>
    <w:rsid w:val="009A5D9A"/>
    <w:rsid w:val="009A63BA"/>
    <w:rsid w:val="009A7C25"/>
    <w:rsid w:val="009B0EC6"/>
    <w:rsid w:val="009B12A0"/>
    <w:rsid w:val="009B1BAD"/>
    <w:rsid w:val="009B2991"/>
    <w:rsid w:val="009B35CA"/>
    <w:rsid w:val="009B445C"/>
    <w:rsid w:val="009B5193"/>
    <w:rsid w:val="009B55D6"/>
    <w:rsid w:val="009B5608"/>
    <w:rsid w:val="009B59E1"/>
    <w:rsid w:val="009B6072"/>
    <w:rsid w:val="009B7BB3"/>
    <w:rsid w:val="009B7F89"/>
    <w:rsid w:val="009C020D"/>
    <w:rsid w:val="009C1410"/>
    <w:rsid w:val="009C1C89"/>
    <w:rsid w:val="009C3AFB"/>
    <w:rsid w:val="009C6050"/>
    <w:rsid w:val="009C6685"/>
    <w:rsid w:val="009C70F9"/>
    <w:rsid w:val="009C735F"/>
    <w:rsid w:val="009D0B5E"/>
    <w:rsid w:val="009D18B4"/>
    <w:rsid w:val="009D232A"/>
    <w:rsid w:val="009D2703"/>
    <w:rsid w:val="009D6931"/>
    <w:rsid w:val="009D6A68"/>
    <w:rsid w:val="009D6E17"/>
    <w:rsid w:val="009E0582"/>
    <w:rsid w:val="009E1675"/>
    <w:rsid w:val="009E26BE"/>
    <w:rsid w:val="009E2FE8"/>
    <w:rsid w:val="009E3237"/>
    <w:rsid w:val="009E476E"/>
    <w:rsid w:val="009E656B"/>
    <w:rsid w:val="009F0002"/>
    <w:rsid w:val="009F007F"/>
    <w:rsid w:val="009F01B7"/>
    <w:rsid w:val="009F12C4"/>
    <w:rsid w:val="009F1C06"/>
    <w:rsid w:val="009F1CDC"/>
    <w:rsid w:val="009F3559"/>
    <w:rsid w:val="009F3B79"/>
    <w:rsid w:val="009F419A"/>
    <w:rsid w:val="009F6C59"/>
    <w:rsid w:val="009F7049"/>
    <w:rsid w:val="009F7352"/>
    <w:rsid w:val="009F77E6"/>
    <w:rsid w:val="00A00D3C"/>
    <w:rsid w:val="00A0108D"/>
    <w:rsid w:val="00A01F77"/>
    <w:rsid w:val="00A033CB"/>
    <w:rsid w:val="00A063CF"/>
    <w:rsid w:val="00A06583"/>
    <w:rsid w:val="00A07479"/>
    <w:rsid w:val="00A074E2"/>
    <w:rsid w:val="00A07DF5"/>
    <w:rsid w:val="00A102D0"/>
    <w:rsid w:val="00A10595"/>
    <w:rsid w:val="00A1115E"/>
    <w:rsid w:val="00A11F01"/>
    <w:rsid w:val="00A12276"/>
    <w:rsid w:val="00A1245C"/>
    <w:rsid w:val="00A13AA9"/>
    <w:rsid w:val="00A14B0A"/>
    <w:rsid w:val="00A14D1F"/>
    <w:rsid w:val="00A152AA"/>
    <w:rsid w:val="00A15308"/>
    <w:rsid w:val="00A1604D"/>
    <w:rsid w:val="00A167AC"/>
    <w:rsid w:val="00A168EF"/>
    <w:rsid w:val="00A201EF"/>
    <w:rsid w:val="00A24008"/>
    <w:rsid w:val="00A2469A"/>
    <w:rsid w:val="00A25689"/>
    <w:rsid w:val="00A26A43"/>
    <w:rsid w:val="00A26EA2"/>
    <w:rsid w:val="00A2741F"/>
    <w:rsid w:val="00A2783B"/>
    <w:rsid w:val="00A27C88"/>
    <w:rsid w:val="00A30D41"/>
    <w:rsid w:val="00A318E6"/>
    <w:rsid w:val="00A31D0C"/>
    <w:rsid w:val="00A347B6"/>
    <w:rsid w:val="00A3586E"/>
    <w:rsid w:val="00A36698"/>
    <w:rsid w:val="00A371AC"/>
    <w:rsid w:val="00A41842"/>
    <w:rsid w:val="00A454CC"/>
    <w:rsid w:val="00A4688D"/>
    <w:rsid w:val="00A470E3"/>
    <w:rsid w:val="00A47F67"/>
    <w:rsid w:val="00A511D8"/>
    <w:rsid w:val="00A5193B"/>
    <w:rsid w:val="00A52A05"/>
    <w:rsid w:val="00A53C90"/>
    <w:rsid w:val="00A53E24"/>
    <w:rsid w:val="00A54B9A"/>
    <w:rsid w:val="00A57CC8"/>
    <w:rsid w:val="00A65295"/>
    <w:rsid w:val="00A65809"/>
    <w:rsid w:val="00A6721B"/>
    <w:rsid w:val="00A6762F"/>
    <w:rsid w:val="00A67EA9"/>
    <w:rsid w:val="00A70A3F"/>
    <w:rsid w:val="00A716D9"/>
    <w:rsid w:val="00A72FDF"/>
    <w:rsid w:val="00A755A5"/>
    <w:rsid w:val="00A75D2F"/>
    <w:rsid w:val="00A76139"/>
    <w:rsid w:val="00A763C1"/>
    <w:rsid w:val="00A7679E"/>
    <w:rsid w:val="00A769DB"/>
    <w:rsid w:val="00A76E1E"/>
    <w:rsid w:val="00A77F55"/>
    <w:rsid w:val="00A807B0"/>
    <w:rsid w:val="00A80A05"/>
    <w:rsid w:val="00A83042"/>
    <w:rsid w:val="00A85E76"/>
    <w:rsid w:val="00A8664F"/>
    <w:rsid w:val="00A87AB6"/>
    <w:rsid w:val="00A87B96"/>
    <w:rsid w:val="00A900F3"/>
    <w:rsid w:val="00A90E92"/>
    <w:rsid w:val="00A92CB6"/>
    <w:rsid w:val="00A94979"/>
    <w:rsid w:val="00A9522A"/>
    <w:rsid w:val="00A97738"/>
    <w:rsid w:val="00AA0658"/>
    <w:rsid w:val="00AA1382"/>
    <w:rsid w:val="00AA1D97"/>
    <w:rsid w:val="00AA3A7D"/>
    <w:rsid w:val="00AA3DD3"/>
    <w:rsid w:val="00AA51BA"/>
    <w:rsid w:val="00AA5438"/>
    <w:rsid w:val="00AB07EF"/>
    <w:rsid w:val="00AB164A"/>
    <w:rsid w:val="00AB26E1"/>
    <w:rsid w:val="00AB383B"/>
    <w:rsid w:val="00AB3BEF"/>
    <w:rsid w:val="00AB4BF8"/>
    <w:rsid w:val="00AB74B8"/>
    <w:rsid w:val="00AB7FD7"/>
    <w:rsid w:val="00AC1140"/>
    <w:rsid w:val="00AC1739"/>
    <w:rsid w:val="00AC236A"/>
    <w:rsid w:val="00AC2696"/>
    <w:rsid w:val="00AC2746"/>
    <w:rsid w:val="00AC2B97"/>
    <w:rsid w:val="00AC2DCA"/>
    <w:rsid w:val="00AC2FC4"/>
    <w:rsid w:val="00AC3A02"/>
    <w:rsid w:val="00AC3EC4"/>
    <w:rsid w:val="00AC5F33"/>
    <w:rsid w:val="00AC7CE4"/>
    <w:rsid w:val="00AD14B9"/>
    <w:rsid w:val="00AD1E23"/>
    <w:rsid w:val="00AD2455"/>
    <w:rsid w:val="00AD2BF0"/>
    <w:rsid w:val="00AD3C02"/>
    <w:rsid w:val="00AD42EB"/>
    <w:rsid w:val="00AD4ED7"/>
    <w:rsid w:val="00AD5474"/>
    <w:rsid w:val="00AD7011"/>
    <w:rsid w:val="00AD70F6"/>
    <w:rsid w:val="00AD77BC"/>
    <w:rsid w:val="00AE094A"/>
    <w:rsid w:val="00AE0D87"/>
    <w:rsid w:val="00AE1F8E"/>
    <w:rsid w:val="00AE3F46"/>
    <w:rsid w:val="00AE5CE8"/>
    <w:rsid w:val="00AE7800"/>
    <w:rsid w:val="00AF0606"/>
    <w:rsid w:val="00AF3B6C"/>
    <w:rsid w:val="00AF4340"/>
    <w:rsid w:val="00AF4691"/>
    <w:rsid w:val="00AF5378"/>
    <w:rsid w:val="00AF6FC5"/>
    <w:rsid w:val="00B00306"/>
    <w:rsid w:val="00B0343E"/>
    <w:rsid w:val="00B039DF"/>
    <w:rsid w:val="00B04019"/>
    <w:rsid w:val="00B04762"/>
    <w:rsid w:val="00B04BE6"/>
    <w:rsid w:val="00B055B2"/>
    <w:rsid w:val="00B056FF"/>
    <w:rsid w:val="00B062A1"/>
    <w:rsid w:val="00B07341"/>
    <w:rsid w:val="00B11067"/>
    <w:rsid w:val="00B13692"/>
    <w:rsid w:val="00B13A22"/>
    <w:rsid w:val="00B13A7A"/>
    <w:rsid w:val="00B13FAD"/>
    <w:rsid w:val="00B15CDA"/>
    <w:rsid w:val="00B16FD9"/>
    <w:rsid w:val="00B17A19"/>
    <w:rsid w:val="00B17D0B"/>
    <w:rsid w:val="00B20FDF"/>
    <w:rsid w:val="00B21B56"/>
    <w:rsid w:val="00B2265B"/>
    <w:rsid w:val="00B226DC"/>
    <w:rsid w:val="00B2523C"/>
    <w:rsid w:val="00B3049F"/>
    <w:rsid w:val="00B3084F"/>
    <w:rsid w:val="00B32067"/>
    <w:rsid w:val="00B3256F"/>
    <w:rsid w:val="00B32F72"/>
    <w:rsid w:val="00B334C4"/>
    <w:rsid w:val="00B3497A"/>
    <w:rsid w:val="00B36C9C"/>
    <w:rsid w:val="00B36FDF"/>
    <w:rsid w:val="00B37315"/>
    <w:rsid w:val="00B373D2"/>
    <w:rsid w:val="00B37E7C"/>
    <w:rsid w:val="00B40FC1"/>
    <w:rsid w:val="00B41F28"/>
    <w:rsid w:val="00B426A1"/>
    <w:rsid w:val="00B4273A"/>
    <w:rsid w:val="00B42EBB"/>
    <w:rsid w:val="00B44A3F"/>
    <w:rsid w:val="00B451A8"/>
    <w:rsid w:val="00B45AFC"/>
    <w:rsid w:val="00B471A3"/>
    <w:rsid w:val="00B47CA4"/>
    <w:rsid w:val="00B512F7"/>
    <w:rsid w:val="00B52C5F"/>
    <w:rsid w:val="00B55041"/>
    <w:rsid w:val="00B5661B"/>
    <w:rsid w:val="00B56E6D"/>
    <w:rsid w:val="00B5747D"/>
    <w:rsid w:val="00B57669"/>
    <w:rsid w:val="00B57D46"/>
    <w:rsid w:val="00B6109D"/>
    <w:rsid w:val="00B611D6"/>
    <w:rsid w:val="00B62AE7"/>
    <w:rsid w:val="00B64C2D"/>
    <w:rsid w:val="00B65B6D"/>
    <w:rsid w:val="00B66F8E"/>
    <w:rsid w:val="00B67478"/>
    <w:rsid w:val="00B704F1"/>
    <w:rsid w:val="00B718A0"/>
    <w:rsid w:val="00B725F2"/>
    <w:rsid w:val="00B72CC4"/>
    <w:rsid w:val="00B737BE"/>
    <w:rsid w:val="00B742A3"/>
    <w:rsid w:val="00B7467D"/>
    <w:rsid w:val="00B74775"/>
    <w:rsid w:val="00B74BC9"/>
    <w:rsid w:val="00B74DA8"/>
    <w:rsid w:val="00B74F18"/>
    <w:rsid w:val="00B75CF5"/>
    <w:rsid w:val="00B776DC"/>
    <w:rsid w:val="00B82C5C"/>
    <w:rsid w:val="00B82EC1"/>
    <w:rsid w:val="00B8372B"/>
    <w:rsid w:val="00B848B6"/>
    <w:rsid w:val="00B859FE"/>
    <w:rsid w:val="00B85AD7"/>
    <w:rsid w:val="00B908E0"/>
    <w:rsid w:val="00B90FBE"/>
    <w:rsid w:val="00B9257B"/>
    <w:rsid w:val="00B92840"/>
    <w:rsid w:val="00B93211"/>
    <w:rsid w:val="00B9380D"/>
    <w:rsid w:val="00B96CBC"/>
    <w:rsid w:val="00B970CA"/>
    <w:rsid w:val="00BA0ED4"/>
    <w:rsid w:val="00BA1569"/>
    <w:rsid w:val="00BA278E"/>
    <w:rsid w:val="00BA2C3C"/>
    <w:rsid w:val="00BA3642"/>
    <w:rsid w:val="00BA3F39"/>
    <w:rsid w:val="00BA5E17"/>
    <w:rsid w:val="00BA6670"/>
    <w:rsid w:val="00BB0A8E"/>
    <w:rsid w:val="00BB1F16"/>
    <w:rsid w:val="00BB37B9"/>
    <w:rsid w:val="00BB3EC9"/>
    <w:rsid w:val="00BB77B3"/>
    <w:rsid w:val="00BB79A0"/>
    <w:rsid w:val="00BC02F6"/>
    <w:rsid w:val="00BC1628"/>
    <w:rsid w:val="00BC1995"/>
    <w:rsid w:val="00BC46BF"/>
    <w:rsid w:val="00BC4DC6"/>
    <w:rsid w:val="00BC60F2"/>
    <w:rsid w:val="00BC6B90"/>
    <w:rsid w:val="00BC7CB6"/>
    <w:rsid w:val="00BD0E58"/>
    <w:rsid w:val="00BD1472"/>
    <w:rsid w:val="00BD1541"/>
    <w:rsid w:val="00BD3B50"/>
    <w:rsid w:val="00BD3D4C"/>
    <w:rsid w:val="00BD5798"/>
    <w:rsid w:val="00BD6802"/>
    <w:rsid w:val="00BE0C5B"/>
    <w:rsid w:val="00BE433F"/>
    <w:rsid w:val="00BE434C"/>
    <w:rsid w:val="00BE4909"/>
    <w:rsid w:val="00BE5447"/>
    <w:rsid w:val="00BE706B"/>
    <w:rsid w:val="00BE70EB"/>
    <w:rsid w:val="00BE7A03"/>
    <w:rsid w:val="00BF0D2A"/>
    <w:rsid w:val="00BF2720"/>
    <w:rsid w:val="00BF3396"/>
    <w:rsid w:val="00BF3962"/>
    <w:rsid w:val="00BF3C30"/>
    <w:rsid w:val="00BF4300"/>
    <w:rsid w:val="00BF4864"/>
    <w:rsid w:val="00BF4DDD"/>
    <w:rsid w:val="00BF5FBA"/>
    <w:rsid w:val="00BF6477"/>
    <w:rsid w:val="00BF6E3B"/>
    <w:rsid w:val="00C01E73"/>
    <w:rsid w:val="00C05B21"/>
    <w:rsid w:val="00C06585"/>
    <w:rsid w:val="00C06BBC"/>
    <w:rsid w:val="00C07067"/>
    <w:rsid w:val="00C0760F"/>
    <w:rsid w:val="00C106A1"/>
    <w:rsid w:val="00C10B31"/>
    <w:rsid w:val="00C118CB"/>
    <w:rsid w:val="00C13191"/>
    <w:rsid w:val="00C13C6C"/>
    <w:rsid w:val="00C14115"/>
    <w:rsid w:val="00C142F2"/>
    <w:rsid w:val="00C15D77"/>
    <w:rsid w:val="00C171B1"/>
    <w:rsid w:val="00C1767A"/>
    <w:rsid w:val="00C17B4F"/>
    <w:rsid w:val="00C2052B"/>
    <w:rsid w:val="00C212A7"/>
    <w:rsid w:val="00C217B8"/>
    <w:rsid w:val="00C23A7E"/>
    <w:rsid w:val="00C242B2"/>
    <w:rsid w:val="00C24315"/>
    <w:rsid w:val="00C25DF7"/>
    <w:rsid w:val="00C25E88"/>
    <w:rsid w:val="00C26AA0"/>
    <w:rsid w:val="00C26CB0"/>
    <w:rsid w:val="00C27A3C"/>
    <w:rsid w:val="00C30053"/>
    <w:rsid w:val="00C33CC5"/>
    <w:rsid w:val="00C34673"/>
    <w:rsid w:val="00C353BA"/>
    <w:rsid w:val="00C35EAA"/>
    <w:rsid w:val="00C36DBF"/>
    <w:rsid w:val="00C36F16"/>
    <w:rsid w:val="00C42295"/>
    <w:rsid w:val="00C42D56"/>
    <w:rsid w:val="00C45A58"/>
    <w:rsid w:val="00C45EFC"/>
    <w:rsid w:val="00C50537"/>
    <w:rsid w:val="00C50E9A"/>
    <w:rsid w:val="00C51CB5"/>
    <w:rsid w:val="00C51DEF"/>
    <w:rsid w:val="00C525BB"/>
    <w:rsid w:val="00C525D5"/>
    <w:rsid w:val="00C52D7E"/>
    <w:rsid w:val="00C53A1E"/>
    <w:rsid w:val="00C54591"/>
    <w:rsid w:val="00C558F1"/>
    <w:rsid w:val="00C5597E"/>
    <w:rsid w:val="00C56AED"/>
    <w:rsid w:val="00C60E7E"/>
    <w:rsid w:val="00C619CA"/>
    <w:rsid w:val="00C61CE7"/>
    <w:rsid w:val="00C630DB"/>
    <w:rsid w:val="00C63276"/>
    <w:rsid w:val="00C63643"/>
    <w:rsid w:val="00C638C5"/>
    <w:rsid w:val="00C643CA"/>
    <w:rsid w:val="00C6496B"/>
    <w:rsid w:val="00C64F4A"/>
    <w:rsid w:val="00C652B7"/>
    <w:rsid w:val="00C66248"/>
    <w:rsid w:val="00C6659A"/>
    <w:rsid w:val="00C67ABA"/>
    <w:rsid w:val="00C70BC6"/>
    <w:rsid w:val="00C7109C"/>
    <w:rsid w:val="00C71EAB"/>
    <w:rsid w:val="00C72C65"/>
    <w:rsid w:val="00C74119"/>
    <w:rsid w:val="00C74FC0"/>
    <w:rsid w:val="00C758AF"/>
    <w:rsid w:val="00C81CF7"/>
    <w:rsid w:val="00C84709"/>
    <w:rsid w:val="00C848A8"/>
    <w:rsid w:val="00C84DD2"/>
    <w:rsid w:val="00C87002"/>
    <w:rsid w:val="00C902B4"/>
    <w:rsid w:val="00C906B0"/>
    <w:rsid w:val="00C938F9"/>
    <w:rsid w:val="00C94095"/>
    <w:rsid w:val="00C963A4"/>
    <w:rsid w:val="00C97439"/>
    <w:rsid w:val="00C97752"/>
    <w:rsid w:val="00CA035A"/>
    <w:rsid w:val="00CA060B"/>
    <w:rsid w:val="00CA2721"/>
    <w:rsid w:val="00CA3151"/>
    <w:rsid w:val="00CA3BCE"/>
    <w:rsid w:val="00CA3D72"/>
    <w:rsid w:val="00CA638E"/>
    <w:rsid w:val="00CA6975"/>
    <w:rsid w:val="00CA72FA"/>
    <w:rsid w:val="00CB0020"/>
    <w:rsid w:val="00CB09C8"/>
    <w:rsid w:val="00CB0F2C"/>
    <w:rsid w:val="00CB1C5B"/>
    <w:rsid w:val="00CB1E26"/>
    <w:rsid w:val="00CB31B0"/>
    <w:rsid w:val="00CB5E1D"/>
    <w:rsid w:val="00CB5E2F"/>
    <w:rsid w:val="00CB6373"/>
    <w:rsid w:val="00CB76ED"/>
    <w:rsid w:val="00CB775E"/>
    <w:rsid w:val="00CC03DC"/>
    <w:rsid w:val="00CC147F"/>
    <w:rsid w:val="00CC1B5C"/>
    <w:rsid w:val="00CC242A"/>
    <w:rsid w:val="00CC2F61"/>
    <w:rsid w:val="00CC2F73"/>
    <w:rsid w:val="00CC4D46"/>
    <w:rsid w:val="00CC5027"/>
    <w:rsid w:val="00CC6486"/>
    <w:rsid w:val="00CC705E"/>
    <w:rsid w:val="00CC7589"/>
    <w:rsid w:val="00CD124F"/>
    <w:rsid w:val="00CD3273"/>
    <w:rsid w:val="00CD3333"/>
    <w:rsid w:val="00CD3DEA"/>
    <w:rsid w:val="00CD41FE"/>
    <w:rsid w:val="00CD48FC"/>
    <w:rsid w:val="00CD5322"/>
    <w:rsid w:val="00CD5626"/>
    <w:rsid w:val="00CD56F5"/>
    <w:rsid w:val="00CD5FAA"/>
    <w:rsid w:val="00CD6A00"/>
    <w:rsid w:val="00CD703E"/>
    <w:rsid w:val="00CD7632"/>
    <w:rsid w:val="00CE0366"/>
    <w:rsid w:val="00CE1767"/>
    <w:rsid w:val="00CE1B7F"/>
    <w:rsid w:val="00CE30B2"/>
    <w:rsid w:val="00CE3841"/>
    <w:rsid w:val="00CE5A23"/>
    <w:rsid w:val="00CE7727"/>
    <w:rsid w:val="00CF0FDF"/>
    <w:rsid w:val="00CF3CB2"/>
    <w:rsid w:val="00CF629E"/>
    <w:rsid w:val="00CF7040"/>
    <w:rsid w:val="00D024BB"/>
    <w:rsid w:val="00D0333B"/>
    <w:rsid w:val="00D03428"/>
    <w:rsid w:val="00D04614"/>
    <w:rsid w:val="00D05C07"/>
    <w:rsid w:val="00D06C13"/>
    <w:rsid w:val="00D06D9F"/>
    <w:rsid w:val="00D113BC"/>
    <w:rsid w:val="00D13662"/>
    <w:rsid w:val="00D1410B"/>
    <w:rsid w:val="00D14FC6"/>
    <w:rsid w:val="00D15B4D"/>
    <w:rsid w:val="00D1677A"/>
    <w:rsid w:val="00D1763F"/>
    <w:rsid w:val="00D2080B"/>
    <w:rsid w:val="00D217DA"/>
    <w:rsid w:val="00D23F75"/>
    <w:rsid w:val="00D24317"/>
    <w:rsid w:val="00D246D5"/>
    <w:rsid w:val="00D25C10"/>
    <w:rsid w:val="00D26CDC"/>
    <w:rsid w:val="00D27DCA"/>
    <w:rsid w:val="00D32572"/>
    <w:rsid w:val="00D325A4"/>
    <w:rsid w:val="00D35CD8"/>
    <w:rsid w:val="00D35F82"/>
    <w:rsid w:val="00D3739C"/>
    <w:rsid w:val="00D4005C"/>
    <w:rsid w:val="00D40DC6"/>
    <w:rsid w:val="00D40E23"/>
    <w:rsid w:val="00D41855"/>
    <w:rsid w:val="00D4199A"/>
    <w:rsid w:val="00D44240"/>
    <w:rsid w:val="00D45D79"/>
    <w:rsid w:val="00D476EC"/>
    <w:rsid w:val="00D52DF9"/>
    <w:rsid w:val="00D52EDD"/>
    <w:rsid w:val="00D5538C"/>
    <w:rsid w:val="00D55771"/>
    <w:rsid w:val="00D55B7B"/>
    <w:rsid w:val="00D56163"/>
    <w:rsid w:val="00D57789"/>
    <w:rsid w:val="00D603D7"/>
    <w:rsid w:val="00D6065F"/>
    <w:rsid w:val="00D60709"/>
    <w:rsid w:val="00D60A43"/>
    <w:rsid w:val="00D62798"/>
    <w:rsid w:val="00D655B2"/>
    <w:rsid w:val="00D666CC"/>
    <w:rsid w:val="00D669C3"/>
    <w:rsid w:val="00D716C4"/>
    <w:rsid w:val="00D71931"/>
    <w:rsid w:val="00D71FF7"/>
    <w:rsid w:val="00D72CCA"/>
    <w:rsid w:val="00D72E46"/>
    <w:rsid w:val="00D747AA"/>
    <w:rsid w:val="00D74CF1"/>
    <w:rsid w:val="00D764F1"/>
    <w:rsid w:val="00D76E20"/>
    <w:rsid w:val="00D814AB"/>
    <w:rsid w:val="00D825BA"/>
    <w:rsid w:val="00D82681"/>
    <w:rsid w:val="00D826E8"/>
    <w:rsid w:val="00D8326F"/>
    <w:rsid w:val="00D83F95"/>
    <w:rsid w:val="00D85A5D"/>
    <w:rsid w:val="00D87615"/>
    <w:rsid w:val="00D87DAF"/>
    <w:rsid w:val="00D95729"/>
    <w:rsid w:val="00D95744"/>
    <w:rsid w:val="00D963AB"/>
    <w:rsid w:val="00D977FF"/>
    <w:rsid w:val="00DA12FF"/>
    <w:rsid w:val="00DA17BF"/>
    <w:rsid w:val="00DA3B88"/>
    <w:rsid w:val="00DA4EEE"/>
    <w:rsid w:val="00DA67E0"/>
    <w:rsid w:val="00DA71E1"/>
    <w:rsid w:val="00DA77E2"/>
    <w:rsid w:val="00DA7C67"/>
    <w:rsid w:val="00DB0936"/>
    <w:rsid w:val="00DB105B"/>
    <w:rsid w:val="00DB16DF"/>
    <w:rsid w:val="00DB305D"/>
    <w:rsid w:val="00DB5135"/>
    <w:rsid w:val="00DB7753"/>
    <w:rsid w:val="00DC2159"/>
    <w:rsid w:val="00DC26BC"/>
    <w:rsid w:val="00DC307A"/>
    <w:rsid w:val="00DC4D8C"/>
    <w:rsid w:val="00DC5A17"/>
    <w:rsid w:val="00DC7E37"/>
    <w:rsid w:val="00DD0B7E"/>
    <w:rsid w:val="00DD12E4"/>
    <w:rsid w:val="00DD1823"/>
    <w:rsid w:val="00DD1C8E"/>
    <w:rsid w:val="00DD24B1"/>
    <w:rsid w:val="00DD325F"/>
    <w:rsid w:val="00DD33D3"/>
    <w:rsid w:val="00DD38AB"/>
    <w:rsid w:val="00DD55A4"/>
    <w:rsid w:val="00DD5705"/>
    <w:rsid w:val="00DD7603"/>
    <w:rsid w:val="00DD7730"/>
    <w:rsid w:val="00DD7F4A"/>
    <w:rsid w:val="00DE07E1"/>
    <w:rsid w:val="00DE1B43"/>
    <w:rsid w:val="00DE454E"/>
    <w:rsid w:val="00DE5867"/>
    <w:rsid w:val="00DE7B7C"/>
    <w:rsid w:val="00DF4456"/>
    <w:rsid w:val="00DF5398"/>
    <w:rsid w:val="00DF62A0"/>
    <w:rsid w:val="00DF7D79"/>
    <w:rsid w:val="00E012EC"/>
    <w:rsid w:val="00E018D4"/>
    <w:rsid w:val="00E03995"/>
    <w:rsid w:val="00E050B1"/>
    <w:rsid w:val="00E051A4"/>
    <w:rsid w:val="00E05271"/>
    <w:rsid w:val="00E054E0"/>
    <w:rsid w:val="00E0590C"/>
    <w:rsid w:val="00E06949"/>
    <w:rsid w:val="00E07308"/>
    <w:rsid w:val="00E101CD"/>
    <w:rsid w:val="00E1021E"/>
    <w:rsid w:val="00E10339"/>
    <w:rsid w:val="00E109B4"/>
    <w:rsid w:val="00E1524D"/>
    <w:rsid w:val="00E16361"/>
    <w:rsid w:val="00E17509"/>
    <w:rsid w:val="00E178CB"/>
    <w:rsid w:val="00E23CF3"/>
    <w:rsid w:val="00E24E95"/>
    <w:rsid w:val="00E2542D"/>
    <w:rsid w:val="00E255BD"/>
    <w:rsid w:val="00E2739E"/>
    <w:rsid w:val="00E2749B"/>
    <w:rsid w:val="00E276D3"/>
    <w:rsid w:val="00E3332B"/>
    <w:rsid w:val="00E33735"/>
    <w:rsid w:val="00E34193"/>
    <w:rsid w:val="00E348CB"/>
    <w:rsid w:val="00E348F8"/>
    <w:rsid w:val="00E34D9F"/>
    <w:rsid w:val="00E355E2"/>
    <w:rsid w:val="00E36DCF"/>
    <w:rsid w:val="00E40773"/>
    <w:rsid w:val="00E44E29"/>
    <w:rsid w:val="00E45C90"/>
    <w:rsid w:val="00E45CD4"/>
    <w:rsid w:val="00E45FA7"/>
    <w:rsid w:val="00E46FF8"/>
    <w:rsid w:val="00E47D0F"/>
    <w:rsid w:val="00E500FD"/>
    <w:rsid w:val="00E50EF4"/>
    <w:rsid w:val="00E511D9"/>
    <w:rsid w:val="00E53993"/>
    <w:rsid w:val="00E53B69"/>
    <w:rsid w:val="00E546BE"/>
    <w:rsid w:val="00E552BD"/>
    <w:rsid w:val="00E57763"/>
    <w:rsid w:val="00E615FD"/>
    <w:rsid w:val="00E61F70"/>
    <w:rsid w:val="00E63184"/>
    <w:rsid w:val="00E635C0"/>
    <w:rsid w:val="00E6498C"/>
    <w:rsid w:val="00E64AFF"/>
    <w:rsid w:val="00E64B81"/>
    <w:rsid w:val="00E64FD4"/>
    <w:rsid w:val="00E6759B"/>
    <w:rsid w:val="00E678AE"/>
    <w:rsid w:val="00E67D85"/>
    <w:rsid w:val="00E71365"/>
    <w:rsid w:val="00E71975"/>
    <w:rsid w:val="00E7297A"/>
    <w:rsid w:val="00E731B9"/>
    <w:rsid w:val="00E75722"/>
    <w:rsid w:val="00E7598D"/>
    <w:rsid w:val="00E76550"/>
    <w:rsid w:val="00E76AFB"/>
    <w:rsid w:val="00E77D66"/>
    <w:rsid w:val="00E81885"/>
    <w:rsid w:val="00E82104"/>
    <w:rsid w:val="00E8387C"/>
    <w:rsid w:val="00E85F95"/>
    <w:rsid w:val="00E867D3"/>
    <w:rsid w:val="00E90AE5"/>
    <w:rsid w:val="00E90D2C"/>
    <w:rsid w:val="00E91A5C"/>
    <w:rsid w:val="00E955A2"/>
    <w:rsid w:val="00E9630F"/>
    <w:rsid w:val="00E975C4"/>
    <w:rsid w:val="00EA1EE4"/>
    <w:rsid w:val="00EA1F89"/>
    <w:rsid w:val="00EA2E89"/>
    <w:rsid w:val="00EA39DE"/>
    <w:rsid w:val="00EA4878"/>
    <w:rsid w:val="00EA4E4C"/>
    <w:rsid w:val="00EA5CF4"/>
    <w:rsid w:val="00EA68A8"/>
    <w:rsid w:val="00EA70FC"/>
    <w:rsid w:val="00EB0D6A"/>
    <w:rsid w:val="00EB0EAE"/>
    <w:rsid w:val="00EB37EF"/>
    <w:rsid w:val="00EB382E"/>
    <w:rsid w:val="00EB3C2D"/>
    <w:rsid w:val="00EB51AC"/>
    <w:rsid w:val="00EB6B26"/>
    <w:rsid w:val="00EB7AF7"/>
    <w:rsid w:val="00EC0F50"/>
    <w:rsid w:val="00EC1369"/>
    <w:rsid w:val="00EC2091"/>
    <w:rsid w:val="00EC2B72"/>
    <w:rsid w:val="00EC2DF6"/>
    <w:rsid w:val="00EC3584"/>
    <w:rsid w:val="00EC4D7B"/>
    <w:rsid w:val="00EC4DC7"/>
    <w:rsid w:val="00EC5BAD"/>
    <w:rsid w:val="00EC5E15"/>
    <w:rsid w:val="00EC6258"/>
    <w:rsid w:val="00EC784A"/>
    <w:rsid w:val="00ED0979"/>
    <w:rsid w:val="00ED13ED"/>
    <w:rsid w:val="00ED1E50"/>
    <w:rsid w:val="00ED2FD5"/>
    <w:rsid w:val="00ED301C"/>
    <w:rsid w:val="00ED3813"/>
    <w:rsid w:val="00ED38DB"/>
    <w:rsid w:val="00ED3978"/>
    <w:rsid w:val="00ED58C6"/>
    <w:rsid w:val="00ED7D41"/>
    <w:rsid w:val="00EE31C4"/>
    <w:rsid w:val="00EE56A9"/>
    <w:rsid w:val="00EE5B0F"/>
    <w:rsid w:val="00EE636D"/>
    <w:rsid w:val="00EF0238"/>
    <w:rsid w:val="00EF0B99"/>
    <w:rsid w:val="00EF0EBC"/>
    <w:rsid w:val="00EF11F3"/>
    <w:rsid w:val="00EF1BF2"/>
    <w:rsid w:val="00EF2A70"/>
    <w:rsid w:val="00EF3AC8"/>
    <w:rsid w:val="00EF4012"/>
    <w:rsid w:val="00EF5143"/>
    <w:rsid w:val="00EF5BCC"/>
    <w:rsid w:val="00EF60C1"/>
    <w:rsid w:val="00EF62B8"/>
    <w:rsid w:val="00EF7215"/>
    <w:rsid w:val="00EF7612"/>
    <w:rsid w:val="00EF76D9"/>
    <w:rsid w:val="00EF7743"/>
    <w:rsid w:val="00F0480B"/>
    <w:rsid w:val="00F05090"/>
    <w:rsid w:val="00F05B4A"/>
    <w:rsid w:val="00F05D91"/>
    <w:rsid w:val="00F0767B"/>
    <w:rsid w:val="00F076D1"/>
    <w:rsid w:val="00F07866"/>
    <w:rsid w:val="00F12F93"/>
    <w:rsid w:val="00F13536"/>
    <w:rsid w:val="00F13642"/>
    <w:rsid w:val="00F14933"/>
    <w:rsid w:val="00F14EAC"/>
    <w:rsid w:val="00F16E5B"/>
    <w:rsid w:val="00F17477"/>
    <w:rsid w:val="00F218E4"/>
    <w:rsid w:val="00F2298E"/>
    <w:rsid w:val="00F2441F"/>
    <w:rsid w:val="00F24B03"/>
    <w:rsid w:val="00F2526F"/>
    <w:rsid w:val="00F254CA"/>
    <w:rsid w:val="00F269A7"/>
    <w:rsid w:val="00F3038C"/>
    <w:rsid w:val="00F3161A"/>
    <w:rsid w:val="00F31EFD"/>
    <w:rsid w:val="00F32985"/>
    <w:rsid w:val="00F32F2C"/>
    <w:rsid w:val="00F33B1C"/>
    <w:rsid w:val="00F34CBB"/>
    <w:rsid w:val="00F35FAC"/>
    <w:rsid w:val="00F377DC"/>
    <w:rsid w:val="00F379C9"/>
    <w:rsid w:val="00F40D89"/>
    <w:rsid w:val="00F40E7D"/>
    <w:rsid w:val="00F40F5F"/>
    <w:rsid w:val="00F4331A"/>
    <w:rsid w:val="00F43553"/>
    <w:rsid w:val="00F43B30"/>
    <w:rsid w:val="00F4414D"/>
    <w:rsid w:val="00F441F8"/>
    <w:rsid w:val="00F45057"/>
    <w:rsid w:val="00F4719E"/>
    <w:rsid w:val="00F500D1"/>
    <w:rsid w:val="00F50BC5"/>
    <w:rsid w:val="00F50F55"/>
    <w:rsid w:val="00F50FDC"/>
    <w:rsid w:val="00F51187"/>
    <w:rsid w:val="00F511CB"/>
    <w:rsid w:val="00F5279E"/>
    <w:rsid w:val="00F54096"/>
    <w:rsid w:val="00F555DC"/>
    <w:rsid w:val="00F63532"/>
    <w:rsid w:val="00F637D7"/>
    <w:rsid w:val="00F63B49"/>
    <w:rsid w:val="00F64BE7"/>
    <w:rsid w:val="00F6637F"/>
    <w:rsid w:val="00F67BD1"/>
    <w:rsid w:val="00F67E4D"/>
    <w:rsid w:val="00F707F0"/>
    <w:rsid w:val="00F70E3B"/>
    <w:rsid w:val="00F72EE9"/>
    <w:rsid w:val="00F76010"/>
    <w:rsid w:val="00F77258"/>
    <w:rsid w:val="00F77957"/>
    <w:rsid w:val="00F81224"/>
    <w:rsid w:val="00F822D3"/>
    <w:rsid w:val="00F827BD"/>
    <w:rsid w:val="00F844EE"/>
    <w:rsid w:val="00F8602D"/>
    <w:rsid w:val="00F8663A"/>
    <w:rsid w:val="00F91827"/>
    <w:rsid w:val="00F91A92"/>
    <w:rsid w:val="00F930F5"/>
    <w:rsid w:val="00F93BAD"/>
    <w:rsid w:val="00F9424F"/>
    <w:rsid w:val="00F9429F"/>
    <w:rsid w:val="00F94F92"/>
    <w:rsid w:val="00F9570A"/>
    <w:rsid w:val="00F95867"/>
    <w:rsid w:val="00F97CD9"/>
    <w:rsid w:val="00FA0A16"/>
    <w:rsid w:val="00FA162C"/>
    <w:rsid w:val="00FA1CB7"/>
    <w:rsid w:val="00FA1FBB"/>
    <w:rsid w:val="00FA211F"/>
    <w:rsid w:val="00FA5803"/>
    <w:rsid w:val="00FA5A8A"/>
    <w:rsid w:val="00FA6EE3"/>
    <w:rsid w:val="00FA7290"/>
    <w:rsid w:val="00FA77D5"/>
    <w:rsid w:val="00FB33A6"/>
    <w:rsid w:val="00FB5E56"/>
    <w:rsid w:val="00FB645C"/>
    <w:rsid w:val="00FB645F"/>
    <w:rsid w:val="00FB6558"/>
    <w:rsid w:val="00FB6C94"/>
    <w:rsid w:val="00FC1435"/>
    <w:rsid w:val="00FC1457"/>
    <w:rsid w:val="00FC17EF"/>
    <w:rsid w:val="00FC266A"/>
    <w:rsid w:val="00FC27BC"/>
    <w:rsid w:val="00FC2AA0"/>
    <w:rsid w:val="00FC3578"/>
    <w:rsid w:val="00FC3A51"/>
    <w:rsid w:val="00FC4189"/>
    <w:rsid w:val="00FC4B3A"/>
    <w:rsid w:val="00FC5756"/>
    <w:rsid w:val="00FC5E0D"/>
    <w:rsid w:val="00FC6845"/>
    <w:rsid w:val="00FC6AEB"/>
    <w:rsid w:val="00FD07C4"/>
    <w:rsid w:val="00FD1B4B"/>
    <w:rsid w:val="00FD2814"/>
    <w:rsid w:val="00FD2FB6"/>
    <w:rsid w:val="00FD4238"/>
    <w:rsid w:val="00FD5F9B"/>
    <w:rsid w:val="00FD6A5A"/>
    <w:rsid w:val="00FE029F"/>
    <w:rsid w:val="00FE0428"/>
    <w:rsid w:val="00FE08B7"/>
    <w:rsid w:val="00FE0A52"/>
    <w:rsid w:val="00FE2717"/>
    <w:rsid w:val="00FE32F6"/>
    <w:rsid w:val="00FE33FF"/>
    <w:rsid w:val="00FE42F1"/>
    <w:rsid w:val="00FE44EE"/>
    <w:rsid w:val="00FE4571"/>
    <w:rsid w:val="00FE48CF"/>
    <w:rsid w:val="00FE654B"/>
    <w:rsid w:val="00FE791B"/>
    <w:rsid w:val="00FF095A"/>
    <w:rsid w:val="00FF2321"/>
    <w:rsid w:val="5E3300C3"/>
    <w:rsid w:val="72DB31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2DB3197"/>
  <w15:docId w15:val="{9534F809-E977-4222-8717-E4C5F814C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 w:type="paragraph" w:styleId="Caption">
    <w:name w:val="caption"/>
    <w:basedOn w:val="Normal"/>
    <w:next w:val="Normal"/>
    <w:unhideWhenUsed/>
    <w:qFormat/>
    <w:rsid w:val="005836D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54322">
      <w:bodyDiv w:val="1"/>
      <w:marLeft w:val="0"/>
      <w:marRight w:val="0"/>
      <w:marTop w:val="0"/>
      <w:marBottom w:val="0"/>
      <w:divBdr>
        <w:top w:val="none" w:sz="0" w:space="0" w:color="auto"/>
        <w:left w:val="none" w:sz="0" w:space="0" w:color="auto"/>
        <w:bottom w:val="none" w:sz="0" w:space="0" w:color="auto"/>
        <w:right w:val="none" w:sz="0" w:space="0" w:color="auto"/>
      </w:divBdr>
    </w:div>
    <w:div w:id="116684305">
      <w:bodyDiv w:val="1"/>
      <w:marLeft w:val="0"/>
      <w:marRight w:val="0"/>
      <w:marTop w:val="0"/>
      <w:marBottom w:val="0"/>
      <w:divBdr>
        <w:top w:val="none" w:sz="0" w:space="0" w:color="auto"/>
        <w:left w:val="none" w:sz="0" w:space="0" w:color="auto"/>
        <w:bottom w:val="none" w:sz="0" w:space="0" w:color="auto"/>
        <w:right w:val="none" w:sz="0" w:space="0" w:color="auto"/>
      </w:divBdr>
    </w:div>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919410792">
      <w:bodyDiv w:val="1"/>
      <w:marLeft w:val="0"/>
      <w:marRight w:val="0"/>
      <w:marTop w:val="0"/>
      <w:marBottom w:val="0"/>
      <w:divBdr>
        <w:top w:val="none" w:sz="0" w:space="0" w:color="auto"/>
        <w:left w:val="none" w:sz="0" w:space="0" w:color="auto"/>
        <w:bottom w:val="none" w:sz="0" w:space="0" w:color="auto"/>
        <w:right w:val="none" w:sz="0" w:space="0" w:color="auto"/>
      </w:divBdr>
    </w:div>
    <w:div w:id="1178272744">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343359606">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491284840">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836259820">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 w:id="212009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www.pointblue.org"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Field%20User\Documents\JIM\PRBO\Farallones\Reports\Monthly%20Reports\2020%20monthly%20reports\Monthly%20data%202020\2020%20Whale%20Sightings.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US" baseline="0"/>
              <a:t>October </a:t>
            </a:r>
            <a:r>
              <a:rPr lang="en-US"/>
              <a:t>2020 Cetacean Sightings</a:t>
            </a:r>
          </a:p>
        </c:rich>
      </c:tx>
      <c:layout>
        <c:manualLayout>
          <c:xMode val="edge"/>
          <c:yMode val="edge"/>
          <c:x val="2.0746251538406126E-2"/>
          <c:y val="1.606878784565541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n-US"/>
        </a:p>
      </c:txPr>
    </c:title>
    <c:autoTitleDeleted val="0"/>
    <c:plotArea>
      <c:layout>
        <c:manualLayout>
          <c:layoutTarget val="inner"/>
          <c:xMode val="edge"/>
          <c:yMode val="edge"/>
          <c:x val="0.11149387576552931"/>
          <c:y val="0.17388654477262072"/>
          <c:w val="0.75835932153903696"/>
          <c:h val="0.58070460264631873"/>
        </c:manualLayout>
      </c:layout>
      <c:barChart>
        <c:barDir val="col"/>
        <c:grouping val="stacked"/>
        <c:varyColors val="0"/>
        <c:ser>
          <c:idx val="2"/>
          <c:order val="0"/>
          <c:tx>
            <c:strRef>
              <c:f>Oct!$C$2</c:f>
              <c:strCache>
                <c:ptCount val="1"/>
                <c:pt idx="0">
                  <c:v>HUWH</c:v>
                </c:pt>
              </c:strCache>
            </c:strRef>
          </c:tx>
          <c:spPr>
            <a:solidFill>
              <a:srgbClr val="04C0EC"/>
            </a:solidFill>
            <a:ln>
              <a:solidFill>
                <a:schemeClr val="tx1"/>
              </a:solidFill>
            </a:ln>
            <a:effectLst/>
          </c:spPr>
          <c:invertIfNegative val="0"/>
          <c:val>
            <c:numRef>
              <c:f>Oct!$C$3:$C$32</c:f>
              <c:numCache>
                <c:formatCode>General</c:formatCode>
                <c:ptCount val="30"/>
                <c:pt idx="0">
                  <c:v>3</c:v>
                </c:pt>
                <c:pt idx="1">
                  <c:v>0</c:v>
                </c:pt>
                <c:pt idx="2">
                  <c:v>0</c:v>
                </c:pt>
                <c:pt idx="3">
                  <c:v>0</c:v>
                </c:pt>
                <c:pt idx="4">
                  <c:v>0</c:v>
                </c:pt>
                <c:pt idx="5">
                  <c:v>0</c:v>
                </c:pt>
                <c:pt idx="6">
                  <c:v>2</c:v>
                </c:pt>
                <c:pt idx="7">
                  <c:v>12</c:v>
                </c:pt>
                <c:pt idx="8">
                  <c:v>36</c:v>
                </c:pt>
                <c:pt idx="9">
                  <c:v>3</c:v>
                </c:pt>
                <c:pt idx="10">
                  <c:v>4</c:v>
                </c:pt>
                <c:pt idx="11">
                  <c:v>28</c:v>
                </c:pt>
                <c:pt idx="12">
                  <c:v>4</c:v>
                </c:pt>
                <c:pt idx="13">
                  <c:v>8</c:v>
                </c:pt>
                <c:pt idx="14">
                  <c:v>16</c:v>
                </c:pt>
                <c:pt idx="15">
                  <c:v>48</c:v>
                </c:pt>
                <c:pt idx="16">
                  <c:v>35</c:v>
                </c:pt>
                <c:pt idx="17">
                  <c:v>0</c:v>
                </c:pt>
                <c:pt idx="18">
                  <c:v>15</c:v>
                </c:pt>
                <c:pt idx="19">
                  <c:v>20</c:v>
                </c:pt>
                <c:pt idx="20">
                  <c:v>3</c:v>
                </c:pt>
                <c:pt idx="21">
                  <c:v>3</c:v>
                </c:pt>
                <c:pt idx="22">
                  <c:v>0</c:v>
                </c:pt>
                <c:pt idx="23">
                  <c:v>8</c:v>
                </c:pt>
                <c:pt idx="24">
                  <c:v>11</c:v>
                </c:pt>
                <c:pt idx="25">
                  <c:v>21</c:v>
                </c:pt>
                <c:pt idx="26">
                  <c:v>24</c:v>
                </c:pt>
                <c:pt idx="27">
                  <c:v>18</c:v>
                </c:pt>
                <c:pt idx="28">
                  <c:v>21</c:v>
                </c:pt>
                <c:pt idx="29">
                  <c:v>7</c:v>
                </c:pt>
              </c:numCache>
            </c:numRef>
          </c:val>
          <c:extLst xmlns:c16r2="http://schemas.microsoft.com/office/drawing/2015/06/chart">
            <c:ext xmlns:c16="http://schemas.microsoft.com/office/drawing/2014/chart" uri="{C3380CC4-5D6E-409C-BE32-E72D297353CC}">
              <c16:uniqueId val="{00000000-82D7-4908-9C05-AED09F2303BC}"/>
            </c:ext>
          </c:extLst>
        </c:ser>
        <c:ser>
          <c:idx val="1"/>
          <c:order val="1"/>
          <c:tx>
            <c:strRef>
              <c:f>Oct!$B$2</c:f>
              <c:strCache>
                <c:ptCount val="1"/>
                <c:pt idx="0">
                  <c:v>GRWH</c:v>
                </c:pt>
              </c:strCache>
            </c:strRef>
          </c:tx>
          <c:spPr>
            <a:solidFill>
              <a:schemeClr val="bg1">
                <a:lumMod val="65000"/>
              </a:schemeClr>
            </a:solidFill>
            <a:ln>
              <a:solidFill>
                <a:schemeClr val="tx1"/>
              </a:solidFill>
            </a:ln>
            <a:effectLst/>
          </c:spPr>
          <c:invertIfNegative val="0"/>
          <c:val>
            <c:numRef>
              <c:f>Oct!$B$3:$B$32</c:f>
              <c:numCache>
                <c:formatCode>General</c:formatCode>
                <c:ptCount val="30"/>
                <c:pt idx="0">
                  <c:v>2</c:v>
                </c:pt>
                <c:pt idx="1">
                  <c:v>1</c:v>
                </c:pt>
                <c:pt idx="2">
                  <c:v>2</c:v>
                </c:pt>
                <c:pt idx="3">
                  <c:v>1</c:v>
                </c:pt>
                <c:pt idx="4">
                  <c:v>1</c:v>
                </c:pt>
                <c:pt idx="5">
                  <c:v>0</c:v>
                </c:pt>
                <c:pt idx="6">
                  <c:v>3</c:v>
                </c:pt>
                <c:pt idx="7">
                  <c:v>3</c:v>
                </c:pt>
                <c:pt idx="8">
                  <c:v>3</c:v>
                </c:pt>
                <c:pt idx="9">
                  <c:v>2</c:v>
                </c:pt>
                <c:pt idx="10">
                  <c:v>3</c:v>
                </c:pt>
                <c:pt idx="11">
                  <c:v>2</c:v>
                </c:pt>
                <c:pt idx="12">
                  <c:v>3</c:v>
                </c:pt>
                <c:pt idx="13">
                  <c:v>2</c:v>
                </c:pt>
                <c:pt idx="14">
                  <c:v>2</c:v>
                </c:pt>
                <c:pt idx="15">
                  <c:v>3</c:v>
                </c:pt>
                <c:pt idx="16">
                  <c:v>3</c:v>
                </c:pt>
                <c:pt idx="17">
                  <c:v>2</c:v>
                </c:pt>
                <c:pt idx="18">
                  <c:v>1</c:v>
                </c:pt>
                <c:pt idx="19">
                  <c:v>2</c:v>
                </c:pt>
                <c:pt idx="20">
                  <c:v>2</c:v>
                </c:pt>
                <c:pt idx="21">
                  <c:v>2</c:v>
                </c:pt>
                <c:pt idx="22">
                  <c:v>2</c:v>
                </c:pt>
                <c:pt idx="23">
                  <c:v>2</c:v>
                </c:pt>
                <c:pt idx="24">
                  <c:v>2</c:v>
                </c:pt>
                <c:pt idx="25">
                  <c:v>2</c:v>
                </c:pt>
                <c:pt idx="26">
                  <c:v>1</c:v>
                </c:pt>
                <c:pt idx="27">
                  <c:v>1</c:v>
                </c:pt>
                <c:pt idx="28">
                  <c:v>3</c:v>
                </c:pt>
                <c:pt idx="29">
                  <c:v>2</c:v>
                </c:pt>
              </c:numCache>
            </c:numRef>
          </c:val>
          <c:extLst xmlns:c16r2="http://schemas.microsoft.com/office/drawing/2015/06/chart">
            <c:ext xmlns:c16="http://schemas.microsoft.com/office/drawing/2014/chart" uri="{C3380CC4-5D6E-409C-BE32-E72D297353CC}">
              <c16:uniqueId val="{00000001-82D7-4908-9C05-AED09F2303BC}"/>
            </c:ext>
          </c:extLst>
        </c:ser>
        <c:ser>
          <c:idx val="0"/>
          <c:order val="2"/>
          <c:tx>
            <c:strRef>
              <c:f>Oct!$D$2</c:f>
              <c:strCache>
                <c:ptCount val="1"/>
                <c:pt idx="0">
                  <c:v>PWSD</c:v>
                </c:pt>
              </c:strCache>
            </c:strRef>
          </c:tx>
          <c:spPr>
            <a:solidFill>
              <a:srgbClr val="FC3F04"/>
            </a:solidFill>
            <a:ln>
              <a:solidFill>
                <a:schemeClr val="tx1"/>
              </a:solidFill>
            </a:ln>
            <a:effectLst/>
          </c:spPr>
          <c:invertIfNegative val="0"/>
          <c:val>
            <c:numRef>
              <c:f>Oct!$D$3:$D$32</c:f>
              <c:numCache>
                <c:formatCode>General</c:formatCode>
                <c:ptCount val="3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55</c:v>
                </c:pt>
                <c:pt idx="24">
                  <c:v>0</c:v>
                </c:pt>
                <c:pt idx="25">
                  <c:v>20</c:v>
                </c:pt>
                <c:pt idx="26">
                  <c:v>20</c:v>
                </c:pt>
                <c:pt idx="27">
                  <c:v>0</c:v>
                </c:pt>
                <c:pt idx="28">
                  <c:v>0</c:v>
                </c:pt>
                <c:pt idx="29">
                  <c:v>0</c:v>
                </c:pt>
              </c:numCache>
            </c:numRef>
          </c:val>
          <c:extLst xmlns:c16r2="http://schemas.microsoft.com/office/drawing/2015/06/chart">
            <c:ext xmlns:c16="http://schemas.microsoft.com/office/drawing/2014/chart" uri="{C3380CC4-5D6E-409C-BE32-E72D297353CC}">
              <c16:uniqueId val="{00000002-82D7-4908-9C05-AED09F2303BC}"/>
            </c:ext>
          </c:extLst>
        </c:ser>
        <c:ser>
          <c:idx val="6"/>
          <c:order val="3"/>
          <c:tx>
            <c:strRef>
              <c:f>Oct!$E$2</c:f>
              <c:strCache>
                <c:ptCount val="1"/>
                <c:pt idx="0">
                  <c:v>RIDO</c:v>
                </c:pt>
              </c:strCache>
            </c:strRef>
          </c:tx>
          <c:spPr>
            <a:solidFill>
              <a:srgbClr val="78E33D"/>
            </a:solidFill>
            <a:ln>
              <a:solidFill>
                <a:schemeClr val="tx1"/>
              </a:solidFill>
            </a:ln>
            <a:effectLst/>
          </c:spPr>
          <c:invertIfNegative val="0"/>
          <c:val>
            <c:numRef>
              <c:f>Oct!$E$3:$E$32</c:f>
              <c:numCache>
                <c:formatCode>General</c:formatCode>
                <c:ptCount val="30"/>
                <c:pt idx="0">
                  <c:v>0</c:v>
                </c:pt>
                <c:pt idx="1">
                  <c:v>0</c:v>
                </c:pt>
                <c:pt idx="2">
                  <c:v>0</c:v>
                </c:pt>
                <c:pt idx="3">
                  <c:v>0</c:v>
                </c:pt>
                <c:pt idx="4">
                  <c:v>0</c:v>
                </c:pt>
                <c:pt idx="5">
                  <c:v>0</c:v>
                </c:pt>
                <c:pt idx="6">
                  <c:v>0</c:v>
                </c:pt>
                <c:pt idx="7">
                  <c:v>0</c:v>
                </c:pt>
                <c:pt idx="8">
                  <c:v>8</c:v>
                </c:pt>
                <c:pt idx="9">
                  <c:v>0</c:v>
                </c:pt>
                <c:pt idx="10">
                  <c:v>0</c:v>
                </c:pt>
                <c:pt idx="11">
                  <c:v>0</c:v>
                </c:pt>
                <c:pt idx="12">
                  <c:v>0</c:v>
                </c:pt>
                <c:pt idx="13">
                  <c:v>0</c:v>
                </c:pt>
                <c:pt idx="14">
                  <c:v>0</c:v>
                </c:pt>
                <c:pt idx="15">
                  <c:v>0</c:v>
                </c:pt>
                <c:pt idx="16">
                  <c:v>53</c:v>
                </c:pt>
                <c:pt idx="17">
                  <c:v>0</c:v>
                </c:pt>
                <c:pt idx="18">
                  <c:v>0</c:v>
                </c:pt>
                <c:pt idx="19">
                  <c:v>0</c:v>
                </c:pt>
                <c:pt idx="20">
                  <c:v>0</c:v>
                </c:pt>
                <c:pt idx="21">
                  <c:v>0</c:v>
                </c:pt>
                <c:pt idx="22">
                  <c:v>40</c:v>
                </c:pt>
                <c:pt idx="23">
                  <c:v>20</c:v>
                </c:pt>
                <c:pt idx="24">
                  <c:v>0</c:v>
                </c:pt>
                <c:pt idx="25">
                  <c:v>0</c:v>
                </c:pt>
                <c:pt idx="26">
                  <c:v>0</c:v>
                </c:pt>
                <c:pt idx="27">
                  <c:v>0</c:v>
                </c:pt>
                <c:pt idx="28">
                  <c:v>0</c:v>
                </c:pt>
                <c:pt idx="29">
                  <c:v>0</c:v>
                </c:pt>
              </c:numCache>
            </c:numRef>
          </c:val>
          <c:extLst xmlns:c16r2="http://schemas.microsoft.com/office/drawing/2015/06/chart">
            <c:ext xmlns:c16="http://schemas.microsoft.com/office/drawing/2014/chart" uri="{C3380CC4-5D6E-409C-BE32-E72D297353CC}">
              <c16:uniqueId val="{00000003-82D7-4908-9C05-AED09F2303BC}"/>
            </c:ext>
          </c:extLst>
        </c:ser>
        <c:dLbls>
          <c:showLegendKey val="0"/>
          <c:showVal val="0"/>
          <c:showCatName val="0"/>
          <c:showSerName val="0"/>
          <c:showPercent val="0"/>
          <c:showBubbleSize val="0"/>
        </c:dLbls>
        <c:gapWidth val="80"/>
        <c:overlap val="100"/>
        <c:axId val="432166024"/>
        <c:axId val="402000848"/>
        <c:extLst xmlns:c16r2="http://schemas.microsoft.com/office/drawing/2015/06/chart"/>
      </c:barChart>
      <c:catAx>
        <c:axId val="432166024"/>
        <c:scaling>
          <c:orientation val="minMax"/>
        </c:scaling>
        <c:delete val="0"/>
        <c:axPos val="b"/>
        <c:title>
          <c:tx>
            <c:rich>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r>
                  <a:rPr lang="en-US" sz="1200"/>
                  <a:t>Day</a:t>
                </a:r>
              </a:p>
            </c:rich>
          </c:tx>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out"/>
        <c:tickLblPos val="nextTo"/>
        <c:spPr>
          <a:noFill/>
          <a:ln w="6350" cap="flat" cmpd="sng" algn="ctr">
            <a:solidFill>
              <a:schemeClr val="dk1"/>
            </a:solidFill>
            <a:prstDash val="solid"/>
            <a:miter lim="800000"/>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402000848"/>
        <c:crosses val="autoZero"/>
        <c:auto val="1"/>
        <c:lblAlgn val="ctr"/>
        <c:lblOffset val="100"/>
        <c:noMultiLvlLbl val="0"/>
      </c:catAx>
      <c:valAx>
        <c:axId val="402000848"/>
        <c:scaling>
          <c:orientation val="minMax"/>
        </c:scaling>
        <c:delete val="0"/>
        <c:axPos val="l"/>
        <c:title>
          <c:tx>
            <c:rich>
              <a:bodyPr rot="-54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r>
                  <a:rPr lang="en-US" sz="1200"/>
                  <a:t>Number of individuals</a:t>
                </a:r>
              </a:p>
            </c:rich>
          </c:tx>
          <c:layout/>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title>
        <c:numFmt formatCode="General" sourceLinked="1"/>
        <c:majorTickMark val="out"/>
        <c:minorTickMark val="none"/>
        <c:tickLblPos val="nextTo"/>
        <c:spPr>
          <a:noFill/>
          <a:ln w="6350" cap="flat" cmpd="sng" algn="ctr">
            <a:solidFill>
              <a:schemeClr val="dk1"/>
            </a:solidFill>
            <a:prstDash val="solid"/>
            <a:miter lim="800000"/>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432166024"/>
        <c:crosses val="autoZero"/>
        <c:crossBetween val="between"/>
      </c:valAx>
      <c:spPr>
        <a:noFill/>
        <a:ln>
          <a:noFill/>
        </a:ln>
        <a:effectLst/>
      </c:spPr>
    </c:plotArea>
    <c:legend>
      <c:legendPos val="r"/>
      <c:layout>
        <c:manualLayout>
          <c:xMode val="edge"/>
          <c:yMode val="edge"/>
          <c:x val="0.87712192407003586"/>
          <c:y val="0.35222535861563531"/>
          <c:w val="0.11246138265161815"/>
          <c:h val="0.26641485291255845"/>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0.88726</cdr:x>
      <cdr:y>0.24179</cdr:y>
    </cdr:from>
    <cdr:to>
      <cdr:x>1</cdr:x>
      <cdr:y>0.31637</cdr:y>
    </cdr:to>
    <cdr:sp macro="" textlink="">
      <cdr:nvSpPr>
        <cdr:cNvPr id="2" name="TextBox 1"/>
        <cdr:cNvSpPr txBox="1"/>
      </cdr:nvSpPr>
      <cdr:spPr>
        <a:xfrm xmlns:a="http://schemas.openxmlformats.org/drawingml/2006/main">
          <a:off x="6490485" y="833706"/>
          <a:ext cx="824716" cy="25715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200"/>
            <a:t>Species</a:t>
          </a:r>
          <a:endParaRPr lang="en-US"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5C0E9-BBD9-4337-94C4-B1184CBFA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2366</Words>
  <Characters>13489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15824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Amanda Spears</dc:creator>
  <cp:lastModifiedBy>Field User</cp:lastModifiedBy>
  <cp:revision>3</cp:revision>
  <cp:lastPrinted>2018-05-08T15:53:00Z</cp:lastPrinted>
  <dcterms:created xsi:type="dcterms:W3CDTF">2020-12-12T18:57:00Z</dcterms:created>
  <dcterms:modified xsi:type="dcterms:W3CDTF">2020-12-12T19:00:00Z</dcterms:modified>
</cp:coreProperties>
</file>